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944D8" w14:textId="26A48F98" w:rsidR="004D53B5" w:rsidRPr="004D53B5" w:rsidRDefault="004D53B5" w:rsidP="004D53B5">
      <w:pPr>
        <w:jc w:val="center"/>
        <w:rPr>
          <w:rFonts w:ascii="Times New Roman" w:hAnsi="Times New Roman"/>
          <w:b/>
          <w:bCs/>
          <w:sz w:val="32"/>
          <w:szCs w:val="32"/>
        </w:rPr>
      </w:pPr>
      <w:r w:rsidRPr="004D53B5">
        <w:rPr>
          <w:rFonts w:ascii="Times New Roman" w:hAnsi="Times New Roman"/>
          <w:b/>
          <w:bCs/>
          <w:sz w:val="32"/>
          <w:szCs w:val="32"/>
        </w:rPr>
        <w:t>Meditsiiniseadme seaduse ja sellega seonduvalt teiste seaduste muutmise seadus</w:t>
      </w:r>
      <w:r w:rsidR="00081CC0">
        <w:rPr>
          <w:rFonts w:ascii="Times New Roman" w:hAnsi="Times New Roman"/>
          <w:b/>
          <w:bCs/>
          <w:sz w:val="32"/>
          <w:szCs w:val="32"/>
        </w:rPr>
        <w:t>e</w:t>
      </w:r>
      <w:r w:rsidRPr="004D53B5">
        <w:rPr>
          <w:rFonts w:ascii="Times New Roman" w:hAnsi="Times New Roman"/>
          <w:b/>
          <w:bCs/>
          <w:sz w:val="32"/>
          <w:szCs w:val="32"/>
        </w:rPr>
        <w:t xml:space="preserve"> (pädevuse viimine Ravimiametisse)</w:t>
      </w:r>
    </w:p>
    <w:p w14:paraId="037698FC" w14:textId="12258F91" w:rsidR="004D53B5" w:rsidRPr="00D1337C" w:rsidRDefault="004D53B5" w:rsidP="004D53B5">
      <w:pPr>
        <w:jc w:val="center"/>
        <w:rPr>
          <w:rFonts w:ascii="Times New Roman" w:hAnsi="Times New Roman"/>
          <w:b/>
          <w:sz w:val="32"/>
          <w:szCs w:val="32"/>
        </w:rPr>
      </w:pPr>
      <w:r w:rsidRPr="00D1337C">
        <w:rPr>
          <w:rFonts w:ascii="Times New Roman" w:hAnsi="Times New Roman"/>
          <w:b/>
          <w:sz w:val="32"/>
          <w:szCs w:val="32"/>
        </w:rPr>
        <w:t>eelnõu seletuskiri</w:t>
      </w:r>
    </w:p>
    <w:p w14:paraId="77D7AFFE" w14:textId="77777777" w:rsidR="004D53B5" w:rsidRDefault="004D53B5" w:rsidP="004D53B5">
      <w:pPr>
        <w:jc w:val="center"/>
        <w:rPr>
          <w:rFonts w:ascii="Times New Roman" w:hAnsi="Times New Roman"/>
          <w:sz w:val="24"/>
        </w:rPr>
      </w:pPr>
    </w:p>
    <w:p w14:paraId="2887A92C" w14:textId="77777777" w:rsidR="004D53B5" w:rsidRDefault="004D53B5" w:rsidP="004D53B5">
      <w:pPr>
        <w:jc w:val="left"/>
        <w:rPr>
          <w:rFonts w:ascii="Times New Roman" w:hAnsi="Times New Roman"/>
          <w:b/>
          <w:sz w:val="24"/>
        </w:rPr>
        <w:sectPr w:rsidR="004D53B5" w:rsidSect="005632AD">
          <w:footerReference w:type="default" r:id="rId12"/>
          <w:type w:val="continuous"/>
          <w:pgSz w:w="11906" w:h="16838"/>
          <w:pgMar w:top="1134" w:right="1134" w:bottom="1134" w:left="1701" w:header="680" w:footer="680" w:gutter="0"/>
          <w:cols w:space="708"/>
          <w:formProt w:val="0"/>
        </w:sectPr>
      </w:pPr>
    </w:p>
    <w:p w14:paraId="7771C73C" w14:textId="77777777" w:rsidR="004D53B5" w:rsidRDefault="004D53B5" w:rsidP="004D53B5">
      <w:pPr>
        <w:jc w:val="left"/>
        <w:rPr>
          <w:rFonts w:ascii="Times New Roman" w:hAnsi="Times New Roman"/>
          <w:b/>
          <w:sz w:val="24"/>
        </w:rPr>
      </w:pPr>
    </w:p>
    <w:p w14:paraId="62F54939" w14:textId="77777777" w:rsidR="004D53B5" w:rsidRPr="00D1337C" w:rsidRDefault="004D53B5" w:rsidP="004D53B5">
      <w:pPr>
        <w:pStyle w:val="Loendilik"/>
        <w:numPr>
          <w:ilvl w:val="0"/>
          <w:numId w:val="1"/>
        </w:numPr>
        <w:rPr>
          <w:rFonts w:ascii="Times New Roman" w:hAnsi="Times New Roman"/>
          <w:b/>
          <w:sz w:val="24"/>
        </w:rPr>
      </w:pPr>
      <w:r w:rsidRPr="00D1337C">
        <w:rPr>
          <w:rFonts w:ascii="Times New Roman" w:hAnsi="Times New Roman"/>
          <w:b/>
          <w:sz w:val="24"/>
        </w:rPr>
        <w:t xml:space="preserve">Sissejuhatus </w:t>
      </w:r>
    </w:p>
    <w:p w14:paraId="7706F66E" w14:textId="77777777" w:rsidR="004D53B5" w:rsidRDefault="004D53B5" w:rsidP="004D53B5">
      <w:pPr>
        <w:rPr>
          <w:rFonts w:ascii="Times New Roman" w:hAnsi="Times New Roman"/>
          <w:sz w:val="24"/>
          <w:lang w:eastAsia="et-EE"/>
        </w:rPr>
      </w:pPr>
    </w:p>
    <w:p w14:paraId="6128DB49" w14:textId="2A305B15" w:rsidR="004D53B5" w:rsidRPr="00D1337C" w:rsidRDefault="004D53B5" w:rsidP="004D53B5">
      <w:pPr>
        <w:pStyle w:val="Loendilik"/>
        <w:numPr>
          <w:ilvl w:val="1"/>
          <w:numId w:val="1"/>
        </w:numPr>
        <w:rPr>
          <w:rFonts w:ascii="Times New Roman" w:hAnsi="Times New Roman"/>
          <w:b/>
          <w:sz w:val="24"/>
        </w:rPr>
      </w:pPr>
      <w:r>
        <w:rPr>
          <w:rFonts w:ascii="Times New Roman" w:hAnsi="Times New Roman"/>
          <w:b/>
          <w:bCs/>
          <w:sz w:val="24"/>
        </w:rPr>
        <w:t>Sisukokkuvõte</w:t>
      </w:r>
      <w:r w:rsidR="00A405F7">
        <w:rPr>
          <w:rFonts w:ascii="Times New Roman" w:hAnsi="Times New Roman"/>
          <w:b/>
          <w:bCs/>
          <w:sz w:val="24"/>
        </w:rPr>
        <w:t xml:space="preserve"> </w:t>
      </w:r>
    </w:p>
    <w:p w14:paraId="77716D23" w14:textId="77777777" w:rsidR="004D53B5" w:rsidRDefault="004D53B5" w:rsidP="004D53B5">
      <w:pPr>
        <w:rPr>
          <w:rFonts w:ascii="Times New Roman" w:hAnsi="Times New Roman"/>
          <w:bCs/>
          <w:sz w:val="24"/>
        </w:rPr>
      </w:pPr>
    </w:p>
    <w:p w14:paraId="5574CDF3"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sectPr>
      </w:pPr>
    </w:p>
    <w:p w14:paraId="7FCCFCFC" w14:textId="27C4EE59" w:rsidR="004D53B5" w:rsidRPr="00D1337C" w:rsidRDefault="0072426E" w:rsidP="00FD206A">
      <w:pPr>
        <w:rPr>
          <w:rFonts w:ascii="Times New Roman" w:hAnsi="Times New Roman"/>
          <w:sz w:val="24"/>
          <w:lang w:eastAsia="et-EE"/>
        </w:rPr>
      </w:pPr>
      <w:r>
        <w:rPr>
          <w:rFonts w:ascii="Times New Roman" w:hAnsi="Times New Roman"/>
          <w:sz w:val="24"/>
          <w:lang w:eastAsia="et-EE"/>
        </w:rPr>
        <w:t>Täna tegeleb meditsiiniseadmete valdkonnaga Terviseamet</w:t>
      </w:r>
      <w:r w:rsidR="001266F6">
        <w:rPr>
          <w:rFonts w:ascii="Times New Roman" w:hAnsi="Times New Roman"/>
          <w:sz w:val="24"/>
          <w:lang w:eastAsia="et-EE"/>
        </w:rPr>
        <w:t xml:space="preserve">, ravimitega Ravimiamet. Kuna </w:t>
      </w:r>
      <w:r w:rsidR="00AE6DB2">
        <w:rPr>
          <w:rFonts w:ascii="Times New Roman" w:hAnsi="Times New Roman"/>
          <w:sz w:val="24"/>
          <w:lang w:eastAsia="et-EE"/>
        </w:rPr>
        <w:t xml:space="preserve">ravimid ja meditsiiniseadmed on mõlemad olemuslikult ja </w:t>
      </w:r>
      <w:r w:rsidR="00AE6DB2" w:rsidRPr="5E2FD840">
        <w:rPr>
          <w:rFonts w:ascii="Times New Roman" w:hAnsi="Times New Roman"/>
          <w:sz w:val="24"/>
          <w:lang w:eastAsia="et-EE"/>
        </w:rPr>
        <w:t>E</w:t>
      </w:r>
      <w:r w:rsidR="005163D2">
        <w:rPr>
          <w:rFonts w:ascii="Times New Roman" w:hAnsi="Times New Roman"/>
          <w:sz w:val="24"/>
          <w:lang w:eastAsia="et-EE"/>
        </w:rPr>
        <w:t xml:space="preserve">uroopa </w:t>
      </w:r>
      <w:r w:rsidR="00AE6DB2" w:rsidRPr="5E2FD840">
        <w:rPr>
          <w:rFonts w:ascii="Times New Roman" w:hAnsi="Times New Roman"/>
          <w:sz w:val="24"/>
          <w:lang w:eastAsia="et-EE"/>
        </w:rPr>
        <w:t>L</w:t>
      </w:r>
      <w:r w:rsidR="005163D2">
        <w:rPr>
          <w:rFonts w:ascii="Times New Roman" w:hAnsi="Times New Roman"/>
          <w:sz w:val="24"/>
          <w:lang w:eastAsia="et-EE"/>
        </w:rPr>
        <w:t>iidu</w:t>
      </w:r>
      <w:r w:rsidR="00AE6DB2">
        <w:rPr>
          <w:rFonts w:ascii="Times New Roman" w:hAnsi="Times New Roman"/>
          <w:sz w:val="24"/>
          <w:lang w:eastAsia="et-EE"/>
        </w:rPr>
        <w:t xml:space="preserve"> õiguse mõttes tooted, siis on mõistlik, et nendega tegeleks </w:t>
      </w:r>
      <w:r w:rsidR="00E94C5D">
        <w:rPr>
          <w:rFonts w:ascii="Times New Roman" w:hAnsi="Times New Roman"/>
          <w:sz w:val="24"/>
          <w:lang w:eastAsia="et-EE"/>
        </w:rPr>
        <w:t>sama</w:t>
      </w:r>
      <w:r w:rsidR="00AE6DB2">
        <w:rPr>
          <w:rFonts w:ascii="Times New Roman" w:hAnsi="Times New Roman"/>
          <w:sz w:val="24"/>
          <w:lang w:eastAsia="et-EE"/>
        </w:rPr>
        <w:t xml:space="preserve"> asutus. </w:t>
      </w:r>
      <w:r>
        <w:rPr>
          <w:rFonts w:ascii="Times New Roman" w:hAnsi="Times New Roman"/>
          <w:sz w:val="24"/>
          <w:lang w:eastAsia="et-EE"/>
        </w:rPr>
        <w:t xml:space="preserve">Eelnõuga </w:t>
      </w:r>
      <w:r w:rsidR="001F1133">
        <w:rPr>
          <w:rFonts w:ascii="Times New Roman" w:hAnsi="Times New Roman"/>
          <w:sz w:val="24"/>
          <w:lang w:eastAsia="et-EE"/>
        </w:rPr>
        <w:t xml:space="preserve">viiakse meditsiiniseadmete valdkonnaga tegelemise pädevus </w:t>
      </w:r>
      <w:r w:rsidR="00221F5E">
        <w:rPr>
          <w:rFonts w:ascii="Times New Roman" w:hAnsi="Times New Roman"/>
          <w:sz w:val="24"/>
          <w:lang w:eastAsia="et-EE"/>
        </w:rPr>
        <w:t xml:space="preserve">ühest riigiasutusest </w:t>
      </w:r>
      <w:r w:rsidR="009404CD">
        <w:rPr>
          <w:rFonts w:ascii="Times New Roman" w:hAnsi="Times New Roman"/>
          <w:sz w:val="24"/>
          <w:lang w:eastAsia="et-EE"/>
        </w:rPr>
        <w:t>(</w:t>
      </w:r>
      <w:r w:rsidR="00221F5E">
        <w:rPr>
          <w:rFonts w:ascii="Times New Roman" w:hAnsi="Times New Roman"/>
          <w:sz w:val="24"/>
          <w:lang w:eastAsia="et-EE"/>
        </w:rPr>
        <w:t>Terviseametist</w:t>
      </w:r>
      <w:r w:rsidR="009404CD">
        <w:rPr>
          <w:rFonts w:ascii="Times New Roman" w:hAnsi="Times New Roman"/>
          <w:sz w:val="24"/>
          <w:lang w:eastAsia="et-EE"/>
        </w:rPr>
        <w:t>)</w:t>
      </w:r>
      <w:r w:rsidR="00221F5E">
        <w:rPr>
          <w:rFonts w:ascii="Times New Roman" w:hAnsi="Times New Roman"/>
          <w:sz w:val="24"/>
          <w:lang w:eastAsia="et-EE"/>
        </w:rPr>
        <w:t xml:space="preserve"> </w:t>
      </w:r>
      <w:r w:rsidR="001F1133">
        <w:rPr>
          <w:rFonts w:ascii="Times New Roman" w:hAnsi="Times New Roman"/>
          <w:sz w:val="24"/>
          <w:lang w:eastAsia="et-EE"/>
        </w:rPr>
        <w:t xml:space="preserve">teise riigiasutusse </w:t>
      </w:r>
      <w:r w:rsidR="009404CD">
        <w:rPr>
          <w:rFonts w:ascii="Times New Roman" w:hAnsi="Times New Roman"/>
          <w:sz w:val="24"/>
          <w:lang w:eastAsia="et-EE"/>
        </w:rPr>
        <w:t>(</w:t>
      </w:r>
      <w:r w:rsidR="001F1133">
        <w:rPr>
          <w:rFonts w:ascii="Times New Roman" w:hAnsi="Times New Roman"/>
          <w:sz w:val="24"/>
          <w:lang w:eastAsia="et-EE"/>
        </w:rPr>
        <w:t>Ravimiametisse</w:t>
      </w:r>
      <w:r w:rsidR="009404CD">
        <w:rPr>
          <w:rFonts w:ascii="Times New Roman" w:hAnsi="Times New Roman"/>
          <w:sz w:val="24"/>
          <w:lang w:eastAsia="et-EE"/>
        </w:rPr>
        <w:t>)</w:t>
      </w:r>
      <w:r w:rsidR="001F1133">
        <w:rPr>
          <w:rFonts w:ascii="Times New Roman" w:hAnsi="Times New Roman"/>
          <w:sz w:val="24"/>
          <w:lang w:eastAsia="et-EE"/>
        </w:rPr>
        <w:t>.</w:t>
      </w:r>
      <w:r w:rsidR="00456D73">
        <w:rPr>
          <w:rFonts w:ascii="Times New Roman" w:hAnsi="Times New Roman"/>
          <w:sz w:val="24"/>
          <w:lang w:eastAsia="et-EE"/>
        </w:rPr>
        <w:t xml:space="preserve"> V</w:t>
      </w:r>
      <w:r w:rsidR="005D3843">
        <w:rPr>
          <w:rFonts w:ascii="Times New Roman" w:hAnsi="Times New Roman"/>
          <w:sz w:val="24"/>
          <w:lang w:eastAsia="et-EE"/>
        </w:rPr>
        <w:t>alitsusasutus</w:t>
      </w:r>
      <w:r w:rsidR="0043412A">
        <w:rPr>
          <w:rFonts w:ascii="Times New Roman" w:hAnsi="Times New Roman"/>
          <w:sz w:val="24"/>
          <w:lang w:eastAsia="et-EE"/>
        </w:rPr>
        <w:t>ed saavad täita vaid neile seadusega pandud ülesandeid</w:t>
      </w:r>
      <w:r w:rsidR="00FD206A">
        <w:rPr>
          <w:rFonts w:ascii="Times New Roman" w:hAnsi="Times New Roman"/>
          <w:sz w:val="24"/>
          <w:lang w:eastAsia="et-EE"/>
        </w:rPr>
        <w:t xml:space="preserve"> tuginedes V</w:t>
      </w:r>
      <w:r w:rsidR="00456D73">
        <w:rPr>
          <w:rFonts w:ascii="Times New Roman" w:hAnsi="Times New Roman"/>
          <w:sz w:val="24"/>
          <w:lang w:eastAsia="et-EE"/>
        </w:rPr>
        <w:t xml:space="preserve">abariigi </w:t>
      </w:r>
      <w:r w:rsidR="00FD206A">
        <w:rPr>
          <w:rFonts w:ascii="Times New Roman" w:hAnsi="Times New Roman"/>
          <w:sz w:val="24"/>
          <w:lang w:eastAsia="et-EE"/>
        </w:rPr>
        <w:t>V</w:t>
      </w:r>
      <w:r w:rsidR="00456D73">
        <w:rPr>
          <w:rFonts w:ascii="Times New Roman" w:hAnsi="Times New Roman"/>
          <w:sz w:val="24"/>
          <w:lang w:eastAsia="et-EE"/>
        </w:rPr>
        <w:t>alitsuse seaduse</w:t>
      </w:r>
      <w:r w:rsidR="00FD206A">
        <w:rPr>
          <w:rFonts w:ascii="Times New Roman" w:hAnsi="Times New Roman"/>
          <w:sz w:val="24"/>
          <w:lang w:eastAsia="et-EE"/>
        </w:rPr>
        <w:t xml:space="preserve"> § 38 lõikele 1 ning § 39 lõikele 1. </w:t>
      </w:r>
      <w:r w:rsidR="0091180F">
        <w:rPr>
          <w:rFonts w:ascii="Times New Roman" w:hAnsi="Times New Roman"/>
          <w:sz w:val="24"/>
          <w:lang w:eastAsia="et-EE"/>
        </w:rPr>
        <w:t xml:space="preserve">Meditsiiniseadmete tootjaid ja kasutajaid puudutab muudatus vähe. </w:t>
      </w:r>
      <w:r w:rsidR="007E18A0">
        <w:rPr>
          <w:rFonts w:ascii="Times New Roman" w:hAnsi="Times New Roman"/>
          <w:sz w:val="24"/>
          <w:lang w:eastAsia="et-EE"/>
        </w:rPr>
        <w:t>Koos ülesannete</w:t>
      </w:r>
      <w:r w:rsidR="003B2830">
        <w:rPr>
          <w:rFonts w:ascii="Times New Roman" w:hAnsi="Times New Roman"/>
          <w:sz w:val="24"/>
          <w:lang w:eastAsia="et-EE"/>
        </w:rPr>
        <w:t>ga</w:t>
      </w:r>
      <w:r w:rsidR="007E18A0">
        <w:rPr>
          <w:rFonts w:ascii="Times New Roman" w:hAnsi="Times New Roman"/>
          <w:sz w:val="24"/>
          <w:lang w:eastAsia="et-EE"/>
        </w:rPr>
        <w:t xml:space="preserve"> viiakse Ravimiametisse üle ka need ametnikud, kes seni on meditsiiniseadmete valdkonnaga Terviseametis tegelenud. Seega on tagatud ülesannete järjepidev täitmine</w:t>
      </w:r>
      <w:r w:rsidR="007822CF">
        <w:rPr>
          <w:rFonts w:ascii="Times New Roman" w:hAnsi="Times New Roman"/>
          <w:sz w:val="24"/>
          <w:lang w:eastAsia="et-EE"/>
        </w:rPr>
        <w:t xml:space="preserve">. Ettevõtjatel ja kasutajatel tuleb kohaneda teise asutuse poole pöördumisega, kuid pakutav teenus jääb </w:t>
      </w:r>
      <w:r w:rsidR="00FB4BF7">
        <w:rPr>
          <w:rFonts w:ascii="Times New Roman" w:hAnsi="Times New Roman"/>
          <w:sz w:val="24"/>
          <w:lang w:eastAsia="et-EE"/>
        </w:rPr>
        <w:t xml:space="preserve">samaks. </w:t>
      </w:r>
    </w:p>
    <w:p w14:paraId="36201ACB" w14:textId="77777777" w:rsidR="004F1286" w:rsidRDefault="004F1286" w:rsidP="00FD206A">
      <w:pPr>
        <w:rPr>
          <w:rFonts w:ascii="Times New Roman" w:hAnsi="Times New Roman"/>
          <w:sz w:val="24"/>
          <w:lang w:eastAsia="et-EE"/>
        </w:rPr>
      </w:pPr>
    </w:p>
    <w:p w14:paraId="16C04FAC" w14:textId="6829F191" w:rsidR="004F1286" w:rsidRDefault="000C7255" w:rsidP="00FD206A">
      <w:pPr>
        <w:rPr>
          <w:rFonts w:ascii="Times New Roman" w:hAnsi="Times New Roman"/>
          <w:sz w:val="24"/>
          <w:lang w:eastAsia="et-EE"/>
        </w:rPr>
        <w:sectPr w:rsidR="004F1286" w:rsidSect="005632AD">
          <w:type w:val="continuous"/>
          <w:pgSz w:w="11906" w:h="16838"/>
          <w:pgMar w:top="1134" w:right="1134" w:bottom="1134" w:left="1701" w:header="680" w:footer="680" w:gutter="0"/>
          <w:cols w:space="708"/>
          <w:formProt w:val="0"/>
        </w:sectPr>
      </w:pPr>
      <w:r w:rsidRPr="000C7255">
        <w:rPr>
          <w:rFonts w:ascii="Times New Roman" w:hAnsi="Times New Roman"/>
          <w:sz w:val="24"/>
          <w:lang w:eastAsia="et-EE"/>
        </w:rPr>
        <w:t>Eelnõus kajasta</w:t>
      </w:r>
      <w:r w:rsidR="00A02689">
        <w:rPr>
          <w:rFonts w:ascii="Times New Roman" w:hAnsi="Times New Roman"/>
          <w:sz w:val="24"/>
          <w:lang w:eastAsia="et-EE"/>
        </w:rPr>
        <w:t>takse</w:t>
      </w:r>
      <w:r w:rsidRPr="000C7255">
        <w:rPr>
          <w:rFonts w:ascii="Times New Roman" w:hAnsi="Times New Roman"/>
          <w:sz w:val="24"/>
          <w:lang w:eastAsia="et-EE"/>
        </w:rPr>
        <w:t xml:space="preserve"> lisaks valdkonna üleminekule veel tervishoiuasutuste kohustust esitada meditsiiniseadmete pädevale asutusele dokumente asutusesiseselt valmistatavate ja kasutatavate seadmete kohta. Nimelt on selline kohustus koormav nii tervishoiuasutustele kui ka pädevale asutusele. </w:t>
      </w:r>
      <w:r w:rsidR="005A0C0C">
        <w:rPr>
          <w:rFonts w:ascii="Times New Roman" w:hAnsi="Times New Roman"/>
          <w:sz w:val="24"/>
          <w:lang w:eastAsia="et-EE"/>
        </w:rPr>
        <w:t xml:space="preserve">Eelnõuga muudetakse </w:t>
      </w:r>
      <w:r w:rsidR="00D221C9">
        <w:rPr>
          <w:rFonts w:ascii="Times New Roman" w:hAnsi="Times New Roman"/>
          <w:sz w:val="24"/>
          <w:lang w:eastAsia="et-EE"/>
        </w:rPr>
        <w:t xml:space="preserve">seda kohustust nii, et </w:t>
      </w:r>
      <w:r w:rsidRPr="000C7255">
        <w:rPr>
          <w:rFonts w:ascii="Times New Roman" w:hAnsi="Times New Roman"/>
          <w:sz w:val="24"/>
          <w:lang w:eastAsia="et-EE"/>
        </w:rPr>
        <w:t xml:space="preserve">pädev asutus küsib täiendavaid andmeid ja dokumente </w:t>
      </w:r>
      <w:r w:rsidR="00D221C9">
        <w:rPr>
          <w:rFonts w:ascii="Times New Roman" w:hAnsi="Times New Roman"/>
          <w:sz w:val="24"/>
          <w:lang w:eastAsia="et-EE"/>
        </w:rPr>
        <w:t xml:space="preserve">üksnes </w:t>
      </w:r>
      <w:r w:rsidRPr="000C7255">
        <w:rPr>
          <w:rFonts w:ascii="Times New Roman" w:hAnsi="Times New Roman"/>
          <w:sz w:val="24"/>
          <w:lang w:eastAsia="et-EE"/>
        </w:rPr>
        <w:t xml:space="preserve">vajaduspõhiselt. Seeläbi saab vähendada nii tervishoiuasutuste halduskoormust kui pädeva asutuse töökoormust. Samuti on kehtiva õiguse rakendamisel selgunud, et pädeva asutuse õigus meditsiiniseadmeid määratleda tuleks õigusselguse huvides </w:t>
      </w:r>
      <w:r w:rsidR="00D221C9">
        <w:rPr>
          <w:rFonts w:ascii="Times New Roman" w:hAnsi="Times New Roman"/>
          <w:sz w:val="24"/>
          <w:lang w:eastAsia="et-EE"/>
        </w:rPr>
        <w:t xml:space="preserve">siiski </w:t>
      </w:r>
      <w:r w:rsidRPr="000C7255">
        <w:rPr>
          <w:rFonts w:ascii="Times New Roman" w:hAnsi="Times New Roman"/>
          <w:sz w:val="24"/>
          <w:lang w:eastAsia="et-EE"/>
        </w:rPr>
        <w:t>seaduses taastada. Pädeva asutuse õigus öelda, milline toode on meditsiiniseade</w:t>
      </w:r>
      <w:r w:rsidR="00D221C9">
        <w:rPr>
          <w:rFonts w:ascii="Times New Roman" w:hAnsi="Times New Roman"/>
          <w:sz w:val="24"/>
          <w:lang w:eastAsia="et-EE"/>
        </w:rPr>
        <w:t>,</w:t>
      </w:r>
      <w:r w:rsidRPr="000C7255">
        <w:rPr>
          <w:rFonts w:ascii="Times New Roman" w:hAnsi="Times New Roman"/>
          <w:sz w:val="24"/>
          <w:lang w:eastAsia="et-EE"/>
        </w:rPr>
        <w:t xml:space="preserve"> on võtmeküsimus ja sellise sätte puudumine takistab anda ettevõtjatele vajalikku kindlust.</w:t>
      </w:r>
      <w:r w:rsidR="00075606">
        <w:rPr>
          <w:rFonts w:ascii="Times New Roman" w:hAnsi="Times New Roman"/>
          <w:sz w:val="24"/>
          <w:lang w:eastAsia="et-EE"/>
        </w:rPr>
        <w:t xml:space="preserve"> </w:t>
      </w:r>
      <w:r w:rsidR="000D68A7">
        <w:rPr>
          <w:rFonts w:ascii="Times New Roman" w:hAnsi="Times New Roman"/>
          <w:sz w:val="24"/>
          <w:lang w:eastAsia="et-EE"/>
        </w:rPr>
        <w:t xml:space="preserve">Eelnõuga täpsustatakse ka uuringu sponsori poolt </w:t>
      </w:r>
      <w:r w:rsidR="004B122A">
        <w:rPr>
          <w:rFonts w:ascii="Times New Roman" w:hAnsi="Times New Roman"/>
          <w:sz w:val="24"/>
          <w:lang w:eastAsia="et-EE"/>
        </w:rPr>
        <w:t xml:space="preserve">taotluse erialase hindamise </w:t>
      </w:r>
      <w:r w:rsidR="00F67CA7">
        <w:rPr>
          <w:rFonts w:ascii="Times New Roman" w:hAnsi="Times New Roman"/>
          <w:sz w:val="24"/>
          <w:lang w:eastAsia="et-EE"/>
        </w:rPr>
        <w:t>tasu maksmise korda</w:t>
      </w:r>
      <w:r w:rsidR="004B122A">
        <w:rPr>
          <w:rFonts w:ascii="Times New Roman" w:hAnsi="Times New Roman"/>
          <w:sz w:val="24"/>
          <w:lang w:eastAsia="et-EE"/>
        </w:rPr>
        <w:t xml:space="preserve"> selliselt</w:t>
      </w:r>
      <w:r w:rsidR="00F67CA7">
        <w:rPr>
          <w:rFonts w:ascii="Times New Roman" w:hAnsi="Times New Roman"/>
          <w:sz w:val="24"/>
          <w:lang w:eastAsia="et-EE"/>
        </w:rPr>
        <w:t xml:space="preserve">, et tasu tuleb </w:t>
      </w:r>
      <w:r w:rsidR="004B122A">
        <w:rPr>
          <w:rFonts w:ascii="Times New Roman" w:hAnsi="Times New Roman"/>
          <w:sz w:val="24"/>
          <w:lang w:eastAsia="et-EE"/>
        </w:rPr>
        <w:t xml:space="preserve">sponsoril </w:t>
      </w:r>
      <w:r w:rsidR="00F67CA7">
        <w:rPr>
          <w:rFonts w:ascii="Times New Roman" w:hAnsi="Times New Roman"/>
          <w:sz w:val="24"/>
          <w:lang w:eastAsia="et-EE"/>
        </w:rPr>
        <w:t>maksta alles pärast seda, kui amet on taotluse me</w:t>
      </w:r>
      <w:r w:rsidR="004B122A">
        <w:rPr>
          <w:rFonts w:ascii="Times New Roman" w:hAnsi="Times New Roman"/>
          <w:sz w:val="24"/>
          <w:lang w:eastAsia="et-EE"/>
        </w:rPr>
        <w:t>netlusse võtnud</w:t>
      </w:r>
      <w:r w:rsidR="00BE3277">
        <w:rPr>
          <w:rFonts w:ascii="Times New Roman" w:hAnsi="Times New Roman"/>
          <w:sz w:val="24"/>
          <w:lang w:eastAsia="et-EE"/>
        </w:rPr>
        <w:t>,</w:t>
      </w:r>
      <w:r w:rsidR="007B78F3">
        <w:rPr>
          <w:rFonts w:ascii="Times New Roman" w:hAnsi="Times New Roman"/>
          <w:sz w:val="24"/>
          <w:lang w:eastAsia="et-EE"/>
        </w:rPr>
        <w:t xml:space="preserve"> vältides sellega võimalikke olukordi, kus pädeval asutusel tuleb ette makstud tasu tagastada</w:t>
      </w:r>
      <w:r w:rsidR="004B122A">
        <w:rPr>
          <w:rFonts w:ascii="Times New Roman" w:hAnsi="Times New Roman"/>
          <w:sz w:val="24"/>
          <w:lang w:eastAsia="et-EE"/>
        </w:rPr>
        <w:t>.</w:t>
      </w:r>
    </w:p>
    <w:p w14:paraId="6ABD3427" w14:textId="77777777" w:rsidR="004D53B5" w:rsidRDefault="004D53B5" w:rsidP="004D53B5">
      <w:pPr>
        <w:pStyle w:val="Default"/>
        <w:jc w:val="both"/>
        <w:rPr>
          <w:rFonts w:ascii="Times New Roman" w:hAnsi="Times New Roman" w:cs="Times New Roman"/>
        </w:rPr>
      </w:pPr>
    </w:p>
    <w:p w14:paraId="77869E9F" w14:textId="77777777" w:rsidR="004D53B5" w:rsidRPr="00A50A89" w:rsidRDefault="004D53B5" w:rsidP="004D53B5">
      <w:pPr>
        <w:pStyle w:val="Loendilik"/>
        <w:numPr>
          <w:ilvl w:val="1"/>
          <w:numId w:val="1"/>
        </w:numPr>
        <w:rPr>
          <w:rFonts w:ascii="Times New Roman" w:hAnsi="Times New Roman"/>
          <w:b/>
          <w:sz w:val="24"/>
        </w:rPr>
      </w:pPr>
      <w:r>
        <w:rPr>
          <w:rFonts w:ascii="Times New Roman" w:hAnsi="Times New Roman"/>
          <w:b/>
          <w:bCs/>
          <w:sz w:val="24"/>
        </w:rPr>
        <w:t>Eelnõu ettevalmistaja</w:t>
      </w:r>
      <w:permStart w:id="1699499038" w:edGrp="everyone"/>
      <w:permEnd w:id="1699499038"/>
    </w:p>
    <w:p w14:paraId="02802D88" w14:textId="77777777" w:rsidR="004D53B5" w:rsidRDefault="004D53B5" w:rsidP="004D53B5">
      <w:pPr>
        <w:rPr>
          <w:rFonts w:ascii="Times New Roman" w:hAnsi="Times New Roman"/>
          <w:bCs/>
          <w:sz w:val="24"/>
        </w:rPr>
      </w:pPr>
    </w:p>
    <w:p w14:paraId="0A5F5FF3" w14:textId="77777777" w:rsidR="004D53B5" w:rsidRDefault="004D53B5" w:rsidP="004D53B5">
      <w:pPr>
        <w:jc w:val="left"/>
        <w:rPr>
          <w:rFonts w:ascii="Times New Roman" w:hAnsi="Times New Roman"/>
          <w:bCs/>
          <w:sz w:val="24"/>
        </w:rPr>
        <w:sectPr w:rsidR="004D53B5" w:rsidSect="005632AD">
          <w:type w:val="continuous"/>
          <w:pgSz w:w="11906" w:h="16838"/>
          <w:pgMar w:top="1134" w:right="1134" w:bottom="1134" w:left="1701" w:header="680" w:footer="680" w:gutter="0"/>
          <w:cols w:space="708"/>
        </w:sectPr>
      </w:pPr>
    </w:p>
    <w:p w14:paraId="07F0A0D6" w14:textId="78E95095" w:rsidR="004D53B5" w:rsidRPr="00A50A89" w:rsidRDefault="00203DA1" w:rsidP="004D53B5">
      <w:pPr>
        <w:rPr>
          <w:rFonts w:ascii="Times New Roman" w:hAnsi="Times New Roman"/>
          <w:sz w:val="24"/>
        </w:rPr>
      </w:pPr>
      <w:r w:rsidRPr="00A50A89">
        <w:rPr>
          <w:rFonts w:ascii="Times New Roman" w:hAnsi="Times New Roman"/>
          <w:sz w:val="24"/>
        </w:rPr>
        <w:t xml:space="preserve">Eelnõu ja seletuskirja on koostanud </w:t>
      </w:r>
      <w:r w:rsidR="00112C95" w:rsidRPr="00002166">
        <w:rPr>
          <w:rFonts w:ascii="Times New Roman" w:hAnsi="Times New Roman"/>
          <w:sz w:val="24"/>
        </w:rPr>
        <w:t>Sotsiaalministeeriumi õigusosakonna õigusnõunik Susanna Jurs (</w:t>
      </w:r>
      <w:hyperlink r:id="rId13" w:history="1">
        <w:r w:rsidR="00112C95" w:rsidRPr="00A50A89">
          <w:rPr>
            <w:rStyle w:val="Hperlink"/>
            <w:rFonts w:ascii="Times New Roman" w:hAnsi="Times New Roman"/>
            <w:sz w:val="24"/>
          </w:rPr>
          <w:t>susanna.jurs@sm.ee</w:t>
        </w:r>
      </w:hyperlink>
      <w:r w:rsidR="00112C95" w:rsidRPr="00A50A89">
        <w:rPr>
          <w:rFonts w:ascii="Times New Roman" w:hAnsi="Times New Roman"/>
          <w:sz w:val="24"/>
        </w:rPr>
        <w:t xml:space="preserve">), </w:t>
      </w:r>
      <w:r w:rsidR="0062246B" w:rsidRPr="00002166">
        <w:rPr>
          <w:rFonts w:ascii="Times New Roman" w:hAnsi="Times New Roman"/>
          <w:sz w:val="24"/>
        </w:rPr>
        <w:t>ravimiosakonna nõunik Maret Voore (</w:t>
      </w:r>
      <w:hyperlink r:id="rId14" w:history="1">
        <w:r w:rsidR="006A16E9" w:rsidRPr="00976962">
          <w:rPr>
            <w:rStyle w:val="Hperlink"/>
            <w:rFonts w:ascii="Times New Roman" w:hAnsi="Times New Roman"/>
            <w:sz w:val="24"/>
          </w:rPr>
          <w:t>maret.voore@sm.ee</w:t>
        </w:r>
      </w:hyperlink>
      <w:r w:rsidR="0062246B" w:rsidRPr="00A50A89">
        <w:rPr>
          <w:rFonts w:ascii="Times New Roman" w:hAnsi="Times New Roman"/>
          <w:sz w:val="24"/>
        </w:rPr>
        <w:t>)</w:t>
      </w:r>
      <w:r w:rsidR="006A16E9">
        <w:rPr>
          <w:rFonts w:ascii="Times New Roman" w:hAnsi="Times New Roman"/>
          <w:sz w:val="24"/>
        </w:rPr>
        <w:t xml:space="preserve">, </w:t>
      </w:r>
      <w:r w:rsidR="00225CF0">
        <w:rPr>
          <w:rFonts w:ascii="Times New Roman" w:hAnsi="Times New Roman"/>
          <w:sz w:val="24"/>
        </w:rPr>
        <w:t xml:space="preserve">analüüsi ja statistika osakonna nõunik Liisa </w:t>
      </w:r>
      <w:proofErr w:type="spellStart"/>
      <w:r w:rsidR="00225CF0">
        <w:rPr>
          <w:rFonts w:ascii="Times New Roman" w:hAnsi="Times New Roman"/>
          <w:sz w:val="24"/>
        </w:rPr>
        <w:t>Koreinik</w:t>
      </w:r>
      <w:proofErr w:type="spellEnd"/>
      <w:r w:rsidR="00225CF0">
        <w:rPr>
          <w:rFonts w:ascii="Times New Roman" w:hAnsi="Times New Roman"/>
          <w:sz w:val="24"/>
        </w:rPr>
        <w:t xml:space="preserve"> (</w:t>
      </w:r>
      <w:hyperlink r:id="rId15" w:history="1">
        <w:r w:rsidR="00225CF0" w:rsidRPr="00C23630">
          <w:rPr>
            <w:rStyle w:val="Hperlink"/>
            <w:rFonts w:ascii="Times New Roman" w:hAnsi="Times New Roman"/>
            <w:sz w:val="24"/>
          </w:rPr>
          <w:t>liisa.koreinik@sm.ee</w:t>
        </w:r>
      </w:hyperlink>
      <w:r w:rsidR="00225CF0">
        <w:rPr>
          <w:rFonts w:ascii="Times New Roman" w:hAnsi="Times New Roman"/>
          <w:sz w:val="24"/>
        </w:rPr>
        <w:t xml:space="preserve">) ning hoolekande- ja rahvatervisepoliitika analüüsijuht Marion Rummo (marion.rummo@sm.ee), </w:t>
      </w:r>
      <w:r w:rsidR="00244043">
        <w:rPr>
          <w:rFonts w:ascii="Times New Roman" w:hAnsi="Times New Roman"/>
          <w:sz w:val="24"/>
        </w:rPr>
        <w:t xml:space="preserve">finantsosakonna finantsnõunik Ave </w:t>
      </w:r>
      <w:proofErr w:type="spellStart"/>
      <w:r w:rsidR="00244043">
        <w:rPr>
          <w:rFonts w:ascii="Times New Roman" w:hAnsi="Times New Roman"/>
          <w:sz w:val="24"/>
        </w:rPr>
        <w:t>Schultz</w:t>
      </w:r>
      <w:proofErr w:type="spellEnd"/>
      <w:r w:rsidR="00244043">
        <w:rPr>
          <w:rFonts w:ascii="Times New Roman" w:hAnsi="Times New Roman"/>
          <w:sz w:val="24"/>
        </w:rPr>
        <w:t xml:space="preserve"> (</w:t>
      </w:r>
      <w:hyperlink r:id="rId16" w:history="1">
        <w:r w:rsidR="00976962" w:rsidRPr="00E95E56">
          <w:rPr>
            <w:rStyle w:val="Hperlink"/>
            <w:rFonts w:ascii="Times New Roman" w:hAnsi="Times New Roman"/>
            <w:sz w:val="24"/>
          </w:rPr>
          <w:t>ave.schultz@sm.ee</w:t>
        </w:r>
      </w:hyperlink>
      <w:r w:rsidR="00976962">
        <w:rPr>
          <w:rFonts w:ascii="Times New Roman" w:hAnsi="Times New Roman"/>
          <w:sz w:val="24"/>
        </w:rPr>
        <w:t xml:space="preserve">), </w:t>
      </w:r>
      <w:r w:rsidR="006A16E9">
        <w:rPr>
          <w:rFonts w:ascii="Times New Roman" w:hAnsi="Times New Roman"/>
          <w:sz w:val="24"/>
        </w:rPr>
        <w:t>Terviseameti meditsiiniseadmete osakonna juhataja Piret Põiklik (</w:t>
      </w:r>
      <w:hyperlink r:id="rId17" w:history="1">
        <w:r w:rsidR="006A16E9" w:rsidRPr="00841F6E">
          <w:rPr>
            <w:rStyle w:val="Hperlink"/>
            <w:rFonts w:ascii="Times New Roman" w:hAnsi="Times New Roman"/>
            <w:sz w:val="24"/>
          </w:rPr>
          <w:t>piret.poiklik@terviseamet.ee</w:t>
        </w:r>
      </w:hyperlink>
      <w:r w:rsidR="006A16E9">
        <w:rPr>
          <w:rFonts w:ascii="Times New Roman" w:hAnsi="Times New Roman"/>
          <w:sz w:val="24"/>
        </w:rPr>
        <w:t>)</w:t>
      </w:r>
      <w:r w:rsidR="00976962">
        <w:rPr>
          <w:rFonts w:ascii="Times New Roman" w:hAnsi="Times New Roman"/>
          <w:sz w:val="24"/>
        </w:rPr>
        <w:t>.</w:t>
      </w:r>
    </w:p>
    <w:p w14:paraId="3556D4A6" w14:textId="77777777" w:rsidR="004D53B5" w:rsidRDefault="004D53B5" w:rsidP="004D53B5">
      <w:pPr>
        <w:jc w:val="left"/>
        <w:rPr>
          <w:rFonts w:ascii="Times New Roman" w:hAnsi="Times New Roman"/>
          <w:bCs/>
          <w:sz w:val="24"/>
        </w:rPr>
        <w:sectPr w:rsidR="004D53B5" w:rsidSect="005632AD">
          <w:type w:val="continuous"/>
          <w:pgSz w:w="11906" w:h="16838"/>
          <w:pgMar w:top="1134" w:right="1134" w:bottom="1134" w:left="1701" w:header="680" w:footer="680" w:gutter="0"/>
          <w:cols w:space="708"/>
          <w:formProt w:val="0"/>
        </w:sectPr>
      </w:pPr>
    </w:p>
    <w:p w14:paraId="5F28C79C" w14:textId="77777777" w:rsidR="004D53B5" w:rsidRDefault="004D53B5" w:rsidP="004D53B5">
      <w:pPr>
        <w:pStyle w:val="Default"/>
        <w:jc w:val="both"/>
        <w:rPr>
          <w:rFonts w:ascii="Times New Roman" w:hAnsi="Times New Roman" w:cs="Times New Roman"/>
        </w:rPr>
      </w:pPr>
    </w:p>
    <w:p w14:paraId="3A7EA6C8" w14:textId="77777777" w:rsidR="004D53B5" w:rsidRPr="00A50A89" w:rsidRDefault="004D53B5" w:rsidP="004D53B5">
      <w:pPr>
        <w:pStyle w:val="Loendilik"/>
        <w:numPr>
          <w:ilvl w:val="1"/>
          <w:numId w:val="1"/>
        </w:numPr>
        <w:rPr>
          <w:rFonts w:ascii="Times New Roman" w:hAnsi="Times New Roman"/>
          <w:b/>
          <w:sz w:val="24"/>
        </w:rPr>
      </w:pPr>
      <w:r>
        <w:rPr>
          <w:rFonts w:ascii="Times New Roman" w:hAnsi="Times New Roman"/>
          <w:b/>
          <w:bCs/>
          <w:sz w:val="24"/>
        </w:rPr>
        <w:t>Märkused</w:t>
      </w:r>
    </w:p>
    <w:p w14:paraId="27D10AD8" w14:textId="77777777" w:rsidR="004D53B5" w:rsidRDefault="004D53B5" w:rsidP="004D53B5">
      <w:pPr>
        <w:rPr>
          <w:rFonts w:ascii="Times New Roman" w:hAnsi="Times New Roman"/>
          <w:sz w:val="24"/>
          <w:lang w:eastAsia="et-EE"/>
        </w:rPr>
      </w:pPr>
    </w:p>
    <w:p w14:paraId="1999BF30"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sectPr>
      </w:pPr>
    </w:p>
    <w:p w14:paraId="13585AB6" w14:textId="3D174DF4" w:rsidR="00596161" w:rsidRPr="00A50A89" w:rsidRDefault="005B3986" w:rsidP="004D53B5">
      <w:pPr>
        <w:rPr>
          <w:rFonts w:ascii="Times New Roman" w:hAnsi="Times New Roman"/>
          <w:sz w:val="24"/>
        </w:rPr>
      </w:pPr>
      <w:r>
        <w:rPr>
          <w:rFonts w:ascii="Times New Roman" w:hAnsi="Times New Roman"/>
          <w:sz w:val="24"/>
        </w:rPr>
        <w:t>Eelnõu pole seotud menetluses oleva teise eelnõuga</w:t>
      </w:r>
      <w:r w:rsidR="00210E10">
        <w:rPr>
          <w:rFonts w:ascii="Times New Roman" w:hAnsi="Times New Roman"/>
          <w:sz w:val="24"/>
        </w:rPr>
        <w:t xml:space="preserve"> </w:t>
      </w:r>
      <w:r w:rsidR="00596161">
        <w:rPr>
          <w:rFonts w:ascii="Times New Roman" w:hAnsi="Times New Roman"/>
          <w:sz w:val="24"/>
        </w:rPr>
        <w:t xml:space="preserve">ega </w:t>
      </w:r>
      <w:r>
        <w:rPr>
          <w:rFonts w:ascii="Times New Roman" w:hAnsi="Times New Roman"/>
          <w:sz w:val="24"/>
        </w:rPr>
        <w:t>Vabariigi Valitsuse tegevusprogrammiga</w:t>
      </w:r>
      <w:r w:rsidR="00596161">
        <w:rPr>
          <w:rFonts w:ascii="Times New Roman" w:hAnsi="Times New Roman"/>
          <w:sz w:val="24"/>
        </w:rPr>
        <w:t>.</w:t>
      </w:r>
      <w:r w:rsidR="00063B3C">
        <w:rPr>
          <w:rFonts w:ascii="Times New Roman" w:hAnsi="Times New Roman"/>
          <w:sz w:val="24"/>
        </w:rPr>
        <w:t xml:space="preserve"> </w:t>
      </w:r>
      <w:r w:rsidR="00210E10">
        <w:rPr>
          <w:rFonts w:ascii="Times New Roman" w:hAnsi="Times New Roman"/>
          <w:sz w:val="24"/>
        </w:rPr>
        <w:t xml:space="preserve">Eelnõu on seotud </w:t>
      </w:r>
      <w:r w:rsidR="00367399">
        <w:rPr>
          <w:rFonts w:ascii="Times New Roman" w:hAnsi="Times New Roman"/>
          <w:sz w:val="24"/>
        </w:rPr>
        <w:t>otsekohalduvate määruste (EL) 2017/745 ja (EL) 2017/746</w:t>
      </w:r>
      <w:r w:rsidR="00210E10">
        <w:rPr>
          <w:rFonts w:ascii="Times New Roman" w:hAnsi="Times New Roman"/>
          <w:sz w:val="24"/>
        </w:rPr>
        <w:t xml:space="preserve"> rakendamisega</w:t>
      </w:r>
      <w:r w:rsidR="0003796B">
        <w:rPr>
          <w:rFonts w:ascii="Times New Roman" w:hAnsi="Times New Roman"/>
          <w:sz w:val="24"/>
        </w:rPr>
        <w:t>.</w:t>
      </w:r>
    </w:p>
    <w:p w14:paraId="59D79635" w14:textId="77777777" w:rsidR="00210E10" w:rsidRDefault="00210E10" w:rsidP="004D53B5">
      <w:pPr>
        <w:rPr>
          <w:rFonts w:ascii="Times New Roman" w:hAnsi="Times New Roman"/>
          <w:sz w:val="24"/>
        </w:rPr>
      </w:pPr>
    </w:p>
    <w:p w14:paraId="79ABE9A9" w14:textId="4E8279AF" w:rsidR="00596161" w:rsidRPr="00A50A89" w:rsidRDefault="00596161" w:rsidP="004D53B5">
      <w:pPr>
        <w:rPr>
          <w:rFonts w:ascii="Times New Roman" w:hAnsi="Times New Roman"/>
          <w:sz w:val="24"/>
        </w:rPr>
      </w:pPr>
      <w:r>
        <w:rPr>
          <w:rFonts w:ascii="Times New Roman" w:hAnsi="Times New Roman"/>
          <w:sz w:val="24"/>
        </w:rPr>
        <w:t>Eelnõuga muudetakse järgmisi seaduste redaktsioone:</w:t>
      </w:r>
    </w:p>
    <w:p w14:paraId="03F7DB68" w14:textId="569489E5" w:rsidR="00596161" w:rsidRPr="00A50A89" w:rsidRDefault="002F40D9" w:rsidP="00596161">
      <w:pPr>
        <w:pStyle w:val="Loendilik"/>
        <w:numPr>
          <w:ilvl w:val="0"/>
          <w:numId w:val="2"/>
        </w:numPr>
        <w:rPr>
          <w:rFonts w:ascii="Times New Roman" w:hAnsi="Times New Roman"/>
          <w:sz w:val="24"/>
        </w:rPr>
      </w:pPr>
      <w:r>
        <w:rPr>
          <w:rFonts w:ascii="Times New Roman" w:hAnsi="Times New Roman"/>
          <w:sz w:val="24"/>
        </w:rPr>
        <w:t>m</w:t>
      </w:r>
      <w:r w:rsidR="00596161">
        <w:rPr>
          <w:rFonts w:ascii="Times New Roman" w:hAnsi="Times New Roman"/>
          <w:sz w:val="24"/>
        </w:rPr>
        <w:t xml:space="preserve">editsiiniseadme seadus </w:t>
      </w:r>
      <w:r w:rsidR="00480BD4">
        <w:rPr>
          <w:rFonts w:ascii="Times New Roman" w:hAnsi="Times New Roman"/>
          <w:sz w:val="24"/>
        </w:rPr>
        <w:t xml:space="preserve">(MSS) </w:t>
      </w:r>
      <w:r w:rsidR="00B83E57">
        <w:rPr>
          <w:rFonts w:ascii="Times New Roman" w:hAnsi="Times New Roman"/>
          <w:sz w:val="24"/>
        </w:rPr>
        <w:t>–</w:t>
      </w:r>
      <w:r w:rsidR="00596161">
        <w:rPr>
          <w:rFonts w:ascii="Times New Roman" w:hAnsi="Times New Roman"/>
          <w:sz w:val="24"/>
        </w:rPr>
        <w:t xml:space="preserve"> </w:t>
      </w:r>
      <w:r w:rsidR="00427601" w:rsidRPr="00427601">
        <w:rPr>
          <w:rFonts w:ascii="Times New Roman" w:hAnsi="Times New Roman"/>
          <w:sz w:val="24"/>
        </w:rPr>
        <w:t>RT I, 11.03.2023, 70</w:t>
      </w:r>
      <w:r w:rsidR="00427601">
        <w:rPr>
          <w:rFonts w:ascii="Times New Roman" w:hAnsi="Times New Roman"/>
          <w:sz w:val="24"/>
        </w:rPr>
        <w:t>;</w:t>
      </w:r>
    </w:p>
    <w:p w14:paraId="1388392A" w14:textId="59343399" w:rsidR="00480BD4" w:rsidRPr="00A50A89" w:rsidRDefault="002F40D9" w:rsidP="00596161">
      <w:pPr>
        <w:pStyle w:val="Loendilik"/>
        <w:numPr>
          <w:ilvl w:val="0"/>
          <w:numId w:val="2"/>
        </w:numPr>
        <w:rPr>
          <w:rFonts w:ascii="Times New Roman" w:hAnsi="Times New Roman"/>
          <w:sz w:val="24"/>
        </w:rPr>
      </w:pPr>
      <w:r>
        <w:rPr>
          <w:rFonts w:ascii="Times New Roman" w:hAnsi="Times New Roman"/>
          <w:sz w:val="24"/>
        </w:rPr>
        <w:lastRenderedPageBreak/>
        <w:t>r</w:t>
      </w:r>
      <w:r w:rsidR="00480BD4">
        <w:rPr>
          <w:rFonts w:ascii="Times New Roman" w:hAnsi="Times New Roman"/>
          <w:sz w:val="24"/>
        </w:rPr>
        <w:t>avikindlustuse seadus (</w:t>
      </w:r>
      <w:proofErr w:type="spellStart"/>
      <w:r w:rsidR="00480BD4">
        <w:rPr>
          <w:rFonts w:ascii="Times New Roman" w:hAnsi="Times New Roman"/>
          <w:sz w:val="24"/>
        </w:rPr>
        <w:t>RaKS</w:t>
      </w:r>
      <w:proofErr w:type="spellEnd"/>
      <w:r w:rsidR="00480BD4">
        <w:rPr>
          <w:rFonts w:ascii="Times New Roman" w:hAnsi="Times New Roman"/>
          <w:sz w:val="24"/>
        </w:rPr>
        <w:t xml:space="preserve">) – </w:t>
      </w:r>
      <w:r w:rsidR="00427601" w:rsidRPr="00427601">
        <w:rPr>
          <w:rFonts w:ascii="Times New Roman" w:hAnsi="Times New Roman"/>
          <w:sz w:val="24"/>
        </w:rPr>
        <w:t>RT I, 15.12.2023, 6</w:t>
      </w:r>
      <w:r w:rsidR="00427601">
        <w:rPr>
          <w:rFonts w:ascii="Times New Roman" w:hAnsi="Times New Roman"/>
          <w:sz w:val="24"/>
        </w:rPr>
        <w:t>;</w:t>
      </w:r>
    </w:p>
    <w:p w14:paraId="166A717C" w14:textId="6AB60F76" w:rsidR="00480BD4" w:rsidRPr="00A50A89" w:rsidRDefault="002F40D9" w:rsidP="00596161">
      <w:pPr>
        <w:pStyle w:val="Loendilik"/>
        <w:numPr>
          <w:ilvl w:val="0"/>
          <w:numId w:val="2"/>
        </w:numPr>
        <w:rPr>
          <w:rFonts w:ascii="Times New Roman" w:hAnsi="Times New Roman"/>
          <w:sz w:val="24"/>
        </w:rPr>
      </w:pPr>
      <w:r>
        <w:rPr>
          <w:rFonts w:ascii="Times New Roman" w:hAnsi="Times New Roman"/>
          <w:sz w:val="24"/>
        </w:rPr>
        <w:t>r</w:t>
      </w:r>
      <w:r w:rsidR="00D54EAB">
        <w:rPr>
          <w:rFonts w:ascii="Times New Roman" w:hAnsi="Times New Roman"/>
          <w:sz w:val="24"/>
        </w:rPr>
        <w:t>eklaamiseadus (</w:t>
      </w:r>
      <w:proofErr w:type="spellStart"/>
      <w:r w:rsidR="00D54EAB">
        <w:rPr>
          <w:rFonts w:ascii="Times New Roman" w:hAnsi="Times New Roman"/>
          <w:sz w:val="24"/>
        </w:rPr>
        <w:t>Re</w:t>
      </w:r>
      <w:r w:rsidR="00EC0C00">
        <w:rPr>
          <w:rFonts w:ascii="Times New Roman" w:hAnsi="Times New Roman"/>
          <w:sz w:val="24"/>
        </w:rPr>
        <w:t>k</w:t>
      </w:r>
      <w:r w:rsidR="00D54EAB">
        <w:rPr>
          <w:rFonts w:ascii="Times New Roman" w:hAnsi="Times New Roman"/>
          <w:sz w:val="24"/>
        </w:rPr>
        <w:t>S</w:t>
      </w:r>
      <w:proofErr w:type="spellEnd"/>
      <w:r w:rsidR="00D54EAB">
        <w:rPr>
          <w:rFonts w:ascii="Times New Roman" w:hAnsi="Times New Roman"/>
          <w:sz w:val="24"/>
        </w:rPr>
        <w:t xml:space="preserve">) – </w:t>
      </w:r>
      <w:r w:rsidR="00EC0C00" w:rsidRPr="00EC0C00">
        <w:rPr>
          <w:rFonts w:ascii="Times New Roman" w:hAnsi="Times New Roman"/>
          <w:sz w:val="24"/>
        </w:rPr>
        <w:t>RT I, 17.03.2023, 21</w:t>
      </w:r>
      <w:r w:rsidR="00EC0C00">
        <w:rPr>
          <w:rFonts w:ascii="Times New Roman" w:hAnsi="Times New Roman"/>
          <w:sz w:val="24"/>
        </w:rPr>
        <w:t>;</w:t>
      </w:r>
    </w:p>
    <w:p w14:paraId="5853B45A" w14:textId="61BEB18D" w:rsidR="00D54EAB" w:rsidRPr="00A50A89" w:rsidRDefault="002F40D9" w:rsidP="00596161">
      <w:pPr>
        <w:pStyle w:val="Loendilik"/>
        <w:numPr>
          <w:ilvl w:val="0"/>
          <w:numId w:val="2"/>
        </w:numPr>
        <w:rPr>
          <w:rFonts w:ascii="Times New Roman" w:hAnsi="Times New Roman"/>
          <w:sz w:val="24"/>
        </w:rPr>
      </w:pPr>
      <w:r>
        <w:rPr>
          <w:rFonts w:ascii="Times New Roman" w:hAnsi="Times New Roman"/>
          <w:sz w:val="24"/>
        </w:rPr>
        <w:t>r</w:t>
      </w:r>
      <w:r w:rsidR="00D54EAB">
        <w:rPr>
          <w:rFonts w:ascii="Times New Roman" w:hAnsi="Times New Roman"/>
          <w:sz w:val="24"/>
        </w:rPr>
        <w:t xml:space="preserve">iigilõivuseadus (RLS) – </w:t>
      </w:r>
      <w:r w:rsidR="00990FDB" w:rsidRPr="00990FDB">
        <w:rPr>
          <w:rFonts w:ascii="Times New Roman" w:hAnsi="Times New Roman"/>
          <w:sz w:val="24"/>
        </w:rPr>
        <w:t>RT I, 30.12.2023, 10</w:t>
      </w:r>
      <w:r w:rsidR="00990FDB">
        <w:rPr>
          <w:rFonts w:ascii="Times New Roman" w:hAnsi="Times New Roman"/>
          <w:sz w:val="24"/>
        </w:rPr>
        <w:t>;</w:t>
      </w:r>
    </w:p>
    <w:p w14:paraId="2799F75A" w14:textId="1BB59575" w:rsidR="00155456" w:rsidRPr="00A50A89" w:rsidRDefault="002F40D9" w:rsidP="00155456">
      <w:pPr>
        <w:pStyle w:val="Loendilik"/>
        <w:numPr>
          <w:ilvl w:val="0"/>
          <w:numId w:val="2"/>
        </w:numPr>
        <w:rPr>
          <w:rFonts w:ascii="Times New Roman" w:hAnsi="Times New Roman"/>
          <w:sz w:val="24"/>
        </w:rPr>
      </w:pPr>
      <w:r>
        <w:rPr>
          <w:rFonts w:ascii="Times New Roman" w:hAnsi="Times New Roman"/>
          <w:sz w:val="24"/>
        </w:rPr>
        <w:t>t</w:t>
      </w:r>
      <w:r w:rsidR="00155456">
        <w:rPr>
          <w:rFonts w:ascii="Times New Roman" w:hAnsi="Times New Roman"/>
          <w:sz w:val="24"/>
        </w:rPr>
        <w:t xml:space="preserve">ervishoiuteenuste korraldamise seadus (TTKS) – </w:t>
      </w:r>
      <w:commentRangeStart w:id="0"/>
      <w:r w:rsidR="00990FDB" w:rsidRPr="00990FDB">
        <w:rPr>
          <w:rFonts w:ascii="Times New Roman" w:hAnsi="Times New Roman"/>
          <w:sz w:val="24"/>
        </w:rPr>
        <w:t>RT I, 15.12.2023, 14</w:t>
      </w:r>
      <w:r w:rsidR="00990FDB">
        <w:rPr>
          <w:rFonts w:ascii="Times New Roman" w:hAnsi="Times New Roman"/>
          <w:sz w:val="24"/>
        </w:rPr>
        <w:t>;</w:t>
      </w:r>
      <w:commentRangeEnd w:id="0"/>
      <w:r w:rsidR="00DE41DB">
        <w:rPr>
          <w:rStyle w:val="Kommentaariviide"/>
        </w:rPr>
        <w:commentReference w:id="0"/>
      </w:r>
    </w:p>
    <w:p w14:paraId="69CCA8ED" w14:textId="6DF5D5AE" w:rsidR="006E5A9B" w:rsidRPr="00A50A89" w:rsidRDefault="002F40D9" w:rsidP="00155456">
      <w:pPr>
        <w:pStyle w:val="Loendilik"/>
        <w:numPr>
          <w:ilvl w:val="0"/>
          <w:numId w:val="2"/>
        </w:numPr>
        <w:rPr>
          <w:rFonts w:ascii="Times New Roman" w:hAnsi="Times New Roman"/>
          <w:sz w:val="24"/>
        </w:rPr>
      </w:pPr>
      <w:r>
        <w:rPr>
          <w:rFonts w:ascii="Times New Roman" w:hAnsi="Times New Roman"/>
          <w:sz w:val="24"/>
        </w:rPr>
        <w:t>t</w:t>
      </w:r>
      <w:r w:rsidR="006E5A9B">
        <w:rPr>
          <w:rFonts w:ascii="Times New Roman" w:hAnsi="Times New Roman"/>
          <w:sz w:val="24"/>
        </w:rPr>
        <w:t xml:space="preserve">oote nõuetele vastavuse seadus (TNVS) – </w:t>
      </w:r>
      <w:r w:rsidR="005E46BD" w:rsidRPr="005E46BD">
        <w:rPr>
          <w:rFonts w:ascii="Times New Roman" w:hAnsi="Times New Roman"/>
          <w:sz w:val="24"/>
        </w:rPr>
        <w:t>RT I, 03.02.2023, 11</w:t>
      </w:r>
      <w:r w:rsidR="005E46BD">
        <w:rPr>
          <w:rFonts w:ascii="Times New Roman" w:hAnsi="Times New Roman"/>
          <w:sz w:val="24"/>
        </w:rPr>
        <w:t>.</w:t>
      </w:r>
    </w:p>
    <w:p w14:paraId="31CA9F35" w14:textId="77777777" w:rsidR="00B83E57" w:rsidRDefault="00B83E57" w:rsidP="00B83E57">
      <w:pPr>
        <w:rPr>
          <w:rFonts w:ascii="Times New Roman" w:hAnsi="Times New Roman"/>
          <w:sz w:val="24"/>
        </w:rPr>
      </w:pPr>
    </w:p>
    <w:p w14:paraId="1D9132DB" w14:textId="4CD74205" w:rsidR="00B83E57" w:rsidRPr="00A50A89" w:rsidRDefault="00B83E57" w:rsidP="00B83E57">
      <w:pPr>
        <w:rPr>
          <w:rFonts w:ascii="Times New Roman" w:hAnsi="Times New Roman"/>
          <w:sz w:val="24"/>
        </w:rPr>
      </w:pPr>
      <w:r>
        <w:rPr>
          <w:rFonts w:ascii="Times New Roman" w:hAnsi="Times New Roman"/>
          <w:sz w:val="24"/>
        </w:rPr>
        <w:t xml:space="preserve">Eelnõu seadusena vastuvõtmiseks on vajalik poolthäälteenamus. </w:t>
      </w:r>
    </w:p>
    <w:p w14:paraId="5CD35AFE" w14:textId="77777777" w:rsidR="005B3986" w:rsidRDefault="005B3986" w:rsidP="004D53B5">
      <w:pPr>
        <w:rPr>
          <w:rFonts w:ascii="Times New Roman" w:hAnsi="Times New Roman"/>
          <w:sz w:val="24"/>
        </w:rPr>
      </w:pPr>
    </w:p>
    <w:p w14:paraId="01EFCDBF" w14:textId="6E4B748B" w:rsidR="004D53B5" w:rsidRPr="00A50A89" w:rsidRDefault="00D959C7" w:rsidP="004D53B5">
      <w:pPr>
        <w:tabs>
          <w:tab w:val="left" w:pos="426"/>
        </w:tabs>
        <w:rPr>
          <w:rFonts w:ascii="Times New Roman" w:hAnsi="Times New Roman"/>
          <w:sz w:val="24"/>
        </w:rPr>
      </w:pPr>
      <w:sdt>
        <w:sdtPr>
          <w:rPr>
            <w:rFonts w:ascii="Times New Roman" w:hAnsi="Times New Roman"/>
            <w:sz w:val="24"/>
          </w:rPr>
          <w:id w:val="-358345893"/>
          <w14:checkbox>
            <w14:checked w14:val="1"/>
            <w14:checkedState w14:val="2612" w14:font="MS Gothic"/>
            <w14:uncheckedState w14:val="2610" w14:font="MS Gothic"/>
          </w14:checkbox>
        </w:sdtPr>
        <w:sdtEndPr/>
        <w:sdtContent>
          <w:r w:rsidR="002A3B50">
            <w:rPr>
              <w:rFonts w:ascii="MS Gothic" w:eastAsia="MS Gothic" w:hAnsi="MS Gothic" w:hint="eastAsia"/>
              <w:sz w:val="24"/>
            </w:rPr>
            <w:t>☒</w:t>
          </w:r>
        </w:sdtContent>
      </w:sdt>
      <w:r w:rsidR="004D53B5">
        <w:rPr>
          <w:rFonts w:ascii="Times New Roman" w:hAnsi="Times New Roman"/>
          <w:sz w:val="24"/>
        </w:rPr>
        <w:tab/>
        <w:t xml:space="preserve">Eelnõu on seotud isikuandmete töötlemisega isikuandmete kaitse </w:t>
      </w:r>
      <w:proofErr w:type="spellStart"/>
      <w:r w:rsidR="004D53B5">
        <w:rPr>
          <w:rFonts w:ascii="Times New Roman" w:hAnsi="Times New Roman"/>
          <w:sz w:val="24"/>
        </w:rPr>
        <w:t>üldmääruse</w:t>
      </w:r>
      <w:proofErr w:type="spellEnd"/>
      <w:r w:rsidR="004D53B5">
        <w:rPr>
          <w:rFonts w:ascii="Times New Roman" w:hAnsi="Times New Roman"/>
          <w:sz w:val="24"/>
        </w:rPr>
        <w:t xml:space="preserve"> tähenduses ning selle kohta on koostatud täpsem mõjuanalüüs käesoleva eelnõu seletuskirja 6. punktis.</w:t>
      </w:r>
    </w:p>
    <w:p w14:paraId="1D348F03"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formProt w:val="0"/>
        </w:sectPr>
      </w:pPr>
    </w:p>
    <w:p w14:paraId="045F1C58" w14:textId="77777777" w:rsidR="004D53B5" w:rsidRDefault="004D53B5" w:rsidP="004D53B5">
      <w:pPr>
        <w:rPr>
          <w:rFonts w:ascii="Times New Roman" w:hAnsi="Times New Roman"/>
          <w:sz w:val="24"/>
        </w:rPr>
      </w:pPr>
    </w:p>
    <w:p w14:paraId="4FCEFC90" w14:textId="77777777"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Seaduse eesmärk</w:t>
      </w:r>
    </w:p>
    <w:p w14:paraId="6837507E" w14:textId="77777777" w:rsidR="004D53B5" w:rsidRDefault="004D53B5" w:rsidP="004D53B5">
      <w:pPr>
        <w:jc w:val="left"/>
        <w:rPr>
          <w:rFonts w:ascii="Times New Roman" w:hAnsi="Times New Roman"/>
          <w:b/>
          <w:sz w:val="24"/>
          <w:lang w:eastAsia="et-EE"/>
        </w:rPr>
      </w:pPr>
    </w:p>
    <w:p w14:paraId="28C8C7B2" w14:textId="0CCAB4FA" w:rsidR="00B120D4" w:rsidRPr="00A50A89" w:rsidRDefault="000E07C8" w:rsidP="00B120D4">
      <w:pPr>
        <w:rPr>
          <w:rFonts w:ascii="Times New Roman" w:hAnsi="Times New Roman"/>
          <w:sz w:val="24"/>
          <w:lang w:eastAsia="et-EE"/>
        </w:rPr>
      </w:pPr>
      <w:r w:rsidRPr="00A50A89">
        <w:rPr>
          <w:rFonts w:ascii="Times New Roman" w:hAnsi="Times New Roman"/>
          <w:sz w:val="24"/>
          <w:lang w:eastAsia="et-EE"/>
        </w:rPr>
        <w:t>Eelnõule eelnes väljatöötamiskavatsus (VTK</w:t>
      </w:r>
      <w:r w:rsidR="005D7465" w:rsidRPr="00A50A89">
        <w:rPr>
          <w:rStyle w:val="Allmrkuseviide"/>
          <w:rFonts w:ascii="Times New Roman" w:hAnsi="Times New Roman"/>
          <w:sz w:val="24"/>
          <w:lang w:eastAsia="et-EE"/>
        </w:rPr>
        <w:footnoteReference w:id="2"/>
      </w:r>
      <w:r w:rsidRPr="00A50A89">
        <w:rPr>
          <w:rFonts w:ascii="Times New Roman" w:hAnsi="Times New Roman"/>
          <w:sz w:val="24"/>
          <w:lang w:eastAsia="et-EE"/>
        </w:rPr>
        <w:t xml:space="preserve">), </w:t>
      </w:r>
      <w:r w:rsidR="00B120D4">
        <w:rPr>
          <w:rFonts w:ascii="Times New Roman" w:hAnsi="Times New Roman"/>
          <w:sz w:val="24"/>
          <w:lang w:eastAsia="et-EE"/>
        </w:rPr>
        <w:t xml:space="preserve">millele saabunud tagasisidele on koostatud kooskõlastustabel (vt seletuskirja lisa 1). Terviseamet, Ravimiamet ja Tervisekassa kiitsid VTK märkusteta heaks. </w:t>
      </w:r>
    </w:p>
    <w:p w14:paraId="576B019F" w14:textId="728B93FB" w:rsidR="00B66BB8" w:rsidRDefault="00B66BB8" w:rsidP="00B120D4">
      <w:pPr>
        <w:rPr>
          <w:rFonts w:ascii="Times New Roman" w:hAnsi="Times New Roman"/>
          <w:sz w:val="24"/>
          <w:lang w:eastAsia="et-EE"/>
        </w:rPr>
      </w:pPr>
    </w:p>
    <w:p w14:paraId="6FB8F326" w14:textId="3F82A73A" w:rsidR="00B66BB8" w:rsidRPr="00A50A89" w:rsidRDefault="00D83FA9" w:rsidP="00B120D4">
      <w:pPr>
        <w:rPr>
          <w:rFonts w:ascii="Times New Roman" w:hAnsi="Times New Roman"/>
          <w:sz w:val="24"/>
          <w:lang w:eastAsia="et-EE"/>
        </w:rPr>
      </w:pPr>
      <w:r>
        <w:rPr>
          <w:rFonts w:ascii="Times New Roman" w:hAnsi="Times New Roman"/>
          <w:sz w:val="24"/>
          <w:lang w:eastAsia="et-EE"/>
        </w:rPr>
        <w:t>Meditsiiniseadme</w:t>
      </w:r>
      <w:r w:rsidR="0072158D">
        <w:rPr>
          <w:rFonts w:ascii="Times New Roman" w:hAnsi="Times New Roman"/>
          <w:sz w:val="24"/>
          <w:lang w:eastAsia="et-EE"/>
        </w:rPr>
        <w:t xml:space="preserve">d on väga varieeruv ja suur rühm tooteid, mille kasutamine on igapäevane </w:t>
      </w:r>
      <w:r w:rsidR="00661520">
        <w:rPr>
          <w:rFonts w:ascii="Times New Roman" w:hAnsi="Times New Roman"/>
          <w:sz w:val="24"/>
          <w:lang w:eastAsia="et-EE"/>
        </w:rPr>
        <w:t xml:space="preserve">erinevates </w:t>
      </w:r>
      <w:r w:rsidR="00FC0AC0">
        <w:rPr>
          <w:rFonts w:ascii="Times New Roman" w:hAnsi="Times New Roman"/>
          <w:sz w:val="24"/>
          <w:lang w:eastAsia="et-EE"/>
        </w:rPr>
        <w:t>tervishoiuteenuse osutamisega tegelevates asutustes</w:t>
      </w:r>
      <w:r w:rsidR="00661520">
        <w:rPr>
          <w:rFonts w:ascii="Times New Roman" w:hAnsi="Times New Roman"/>
          <w:sz w:val="24"/>
          <w:lang w:eastAsia="et-EE"/>
        </w:rPr>
        <w:t>, kuid ka väga paljudes kodudes</w:t>
      </w:r>
      <w:r w:rsidR="00C10D1F">
        <w:rPr>
          <w:rFonts w:ascii="Times New Roman" w:hAnsi="Times New Roman"/>
          <w:sz w:val="24"/>
          <w:lang w:eastAsia="et-EE"/>
        </w:rPr>
        <w:t>. Meditsiiniseadmed on näiteks</w:t>
      </w:r>
      <w:r w:rsidR="00B876C2" w:rsidRPr="5E2FD840">
        <w:rPr>
          <w:rFonts w:ascii="Times New Roman" w:hAnsi="Times New Roman"/>
          <w:sz w:val="24"/>
          <w:lang w:eastAsia="et-EE"/>
        </w:rPr>
        <w:t xml:space="preserve"> plaastri</w:t>
      </w:r>
      <w:r w:rsidR="00C10D1F">
        <w:rPr>
          <w:rFonts w:ascii="Times New Roman" w:hAnsi="Times New Roman"/>
          <w:sz w:val="24"/>
          <w:lang w:eastAsia="et-EE"/>
        </w:rPr>
        <w:t>d</w:t>
      </w:r>
      <w:r w:rsidR="00B876C2" w:rsidRPr="5E2FD840">
        <w:rPr>
          <w:rFonts w:ascii="Times New Roman" w:hAnsi="Times New Roman"/>
          <w:sz w:val="24"/>
          <w:lang w:eastAsia="et-EE"/>
        </w:rPr>
        <w:t>, termomeetri</w:t>
      </w:r>
      <w:r w:rsidR="00C10D1F">
        <w:rPr>
          <w:rFonts w:ascii="Times New Roman" w:hAnsi="Times New Roman"/>
          <w:sz w:val="24"/>
          <w:lang w:eastAsia="et-EE"/>
        </w:rPr>
        <w:t>d</w:t>
      </w:r>
      <w:r w:rsidR="00B876C2">
        <w:rPr>
          <w:rFonts w:ascii="Times New Roman" w:hAnsi="Times New Roman"/>
          <w:sz w:val="24"/>
          <w:lang w:eastAsia="et-EE"/>
        </w:rPr>
        <w:t xml:space="preserve"> ja </w:t>
      </w:r>
      <w:r w:rsidR="00B876C2" w:rsidRPr="5E2FD840">
        <w:rPr>
          <w:rFonts w:ascii="Times New Roman" w:hAnsi="Times New Roman"/>
          <w:sz w:val="24"/>
          <w:lang w:eastAsia="et-EE"/>
        </w:rPr>
        <w:t>kiirtestid</w:t>
      </w:r>
      <w:r w:rsidR="00C10D1F">
        <w:rPr>
          <w:rFonts w:ascii="Times New Roman" w:hAnsi="Times New Roman"/>
          <w:sz w:val="24"/>
          <w:lang w:eastAsia="et-EE"/>
        </w:rPr>
        <w:t>. Aga ka</w:t>
      </w:r>
      <w:r w:rsidR="00B876C2" w:rsidRPr="5E2FD840">
        <w:rPr>
          <w:rFonts w:ascii="Times New Roman" w:hAnsi="Times New Roman"/>
          <w:sz w:val="24"/>
          <w:lang w:eastAsia="et-EE"/>
        </w:rPr>
        <w:t xml:space="preserve"> keeruka</w:t>
      </w:r>
      <w:r w:rsidR="00C10D1F">
        <w:rPr>
          <w:rFonts w:ascii="Times New Roman" w:hAnsi="Times New Roman"/>
          <w:sz w:val="24"/>
          <w:lang w:eastAsia="et-EE"/>
        </w:rPr>
        <w:t>d</w:t>
      </w:r>
      <w:r w:rsidR="00B876C2" w:rsidRPr="5E2FD840">
        <w:rPr>
          <w:rFonts w:ascii="Times New Roman" w:hAnsi="Times New Roman"/>
          <w:sz w:val="24"/>
          <w:lang w:eastAsia="et-EE"/>
        </w:rPr>
        <w:t xml:space="preserve"> </w:t>
      </w:r>
      <w:r w:rsidR="006028E7" w:rsidRPr="5E2FD840">
        <w:rPr>
          <w:rFonts w:ascii="Times New Roman" w:hAnsi="Times New Roman"/>
          <w:sz w:val="24"/>
          <w:lang w:eastAsia="et-EE"/>
        </w:rPr>
        <w:t>süsteemid</w:t>
      </w:r>
      <w:r w:rsidR="006028E7">
        <w:rPr>
          <w:rFonts w:ascii="Times New Roman" w:hAnsi="Times New Roman"/>
          <w:sz w:val="24"/>
          <w:lang w:eastAsia="et-EE"/>
        </w:rPr>
        <w:t xml:space="preserve">, mida </w:t>
      </w:r>
      <w:r w:rsidR="00EE6A15">
        <w:rPr>
          <w:rFonts w:ascii="Times New Roman" w:hAnsi="Times New Roman"/>
          <w:sz w:val="24"/>
          <w:lang w:eastAsia="et-EE"/>
        </w:rPr>
        <w:t>kasutatakse tervishoiuasutustes</w:t>
      </w:r>
      <w:r w:rsidR="006028E7">
        <w:rPr>
          <w:rFonts w:ascii="Times New Roman" w:hAnsi="Times New Roman"/>
          <w:sz w:val="24"/>
          <w:lang w:eastAsia="et-EE"/>
        </w:rPr>
        <w:t xml:space="preserve">. </w:t>
      </w:r>
      <w:r w:rsidR="00D2524C">
        <w:rPr>
          <w:rFonts w:ascii="Times New Roman" w:hAnsi="Times New Roman"/>
          <w:sz w:val="24"/>
          <w:lang w:eastAsia="et-EE"/>
        </w:rPr>
        <w:t>Samuti</w:t>
      </w:r>
      <w:r w:rsidR="001F741A">
        <w:rPr>
          <w:rFonts w:ascii="Times New Roman" w:hAnsi="Times New Roman"/>
          <w:sz w:val="24"/>
          <w:lang w:eastAsia="et-EE"/>
        </w:rPr>
        <w:t xml:space="preserve"> on</w:t>
      </w:r>
      <w:r w:rsidR="00D2524C">
        <w:rPr>
          <w:rFonts w:ascii="Times New Roman" w:hAnsi="Times New Roman"/>
          <w:sz w:val="24"/>
          <w:lang w:eastAsia="et-EE"/>
        </w:rPr>
        <w:t xml:space="preserve"> meditsiiniseadmeteks</w:t>
      </w:r>
      <w:r w:rsidR="001F741A">
        <w:rPr>
          <w:rFonts w:ascii="Times New Roman" w:hAnsi="Times New Roman"/>
          <w:sz w:val="24"/>
          <w:lang w:eastAsia="et-EE"/>
        </w:rPr>
        <w:t xml:space="preserve"> määratletavad</w:t>
      </w:r>
      <w:r w:rsidR="00D2524C">
        <w:rPr>
          <w:rFonts w:ascii="Times New Roman" w:hAnsi="Times New Roman"/>
          <w:sz w:val="24"/>
          <w:lang w:eastAsia="et-EE"/>
        </w:rPr>
        <w:t xml:space="preserve"> mõned tarkvarad, mida kasutatakse tervishoius ja meditsiinilistest toimingutes. </w:t>
      </w:r>
      <w:r w:rsidR="006028E7">
        <w:rPr>
          <w:rFonts w:ascii="Times New Roman" w:hAnsi="Times New Roman"/>
          <w:sz w:val="24"/>
          <w:lang w:eastAsia="et-EE"/>
        </w:rPr>
        <w:t xml:space="preserve">Hinnanguliselt on </w:t>
      </w:r>
      <w:r w:rsidR="00EE6A15">
        <w:rPr>
          <w:rFonts w:ascii="Times New Roman" w:hAnsi="Times New Roman"/>
          <w:sz w:val="24"/>
          <w:lang w:eastAsia="et-EE"/>
        </w:rPr>
        <w:t xml:space="preserve">meditsiiniseadmete andmekogu alusel </w:t>
      </w:r>
      <w:r w:rsidR="006028E7">
        <w:rPr>
          <w:rFonts w:ascii="Times New Roman" w:hAnsi="Times New Roman"/>
          <w:sz w:val="24"/>
          <w:lang w:eastAsia="et-EE"/>
        </w:rPr>
        <w:t>Eestis ligikaudu 200 meditsiiniseadmete tootjat</w:t>
      </w:r>
      <w:r w:rsidR="00EE6A15">
        <w:rPr>
          <w:rFonts w:ascii="Times New Roman" w:hAnsi="Times New Roman"/>
          <w:sz w:val="24"/>
          <w:lang w:eastAsia="et-EE"/>
        </w:rPr>
        <w:t xml:space="preserve"> ja</w:t>
      </w:r>
      <w:r w:rsidR="009E6774">
        <w:rPr>
          <w:rFonts w:ascii="Times New Roman" w:hAnsi="Times New Roman"/>
          <w:sz w:val="24"/>
          <w:lang w:eastAsia="et-EE"/>
        </w:rPr>
        <w:t xml:space="preserve"> ligikaudu 650 levitajat</w:t>
      </w:r>
      <w:r w:rsidR="009B2FDE">
        <w:rPr>
          <w:rFonts w:ascii="Times New Roman" w:hAnsi="Times New Roman"/>
          <w:sz w:val="24"/>
          <w:lang w:eastAsia="et-EE"/>
        </w:rPr>
        <w:t>.</w:t>
      </w:r>
      <w:r w:rsidR="009E6774" w:rsidRPr="5E2FD840">
        <w:rPr>
          <w:rFonts w:ascii="Times New Roman" w:hAnsi="Times New Roman"/>
          <w:sz w:val="24"/>
          <w:lang w:eastAsia="et-EE"/>
        </w:rPr>
        <w:t xml:space="preserve"> </w:t>
      </w:r>
      <w:r w:rsidR="009B2FDE">
        <w:rPr>
          <w:rFonts w:ascii="Times New Roman" w:hAnsi="Times New Roman"/>
          <w:sz w:val="24"/>
          <w:lang w:eastAsia="et-EE"/>
        </w:rPr>
        <w:t>S</w:t>
      </w:r>
      <w:r w:rsidR="009E6774" w:rsidRPr="5E2FD840">
        <w:rPr>
          <w:rFonts w:ascii="Times New Roman" w:hAnsi="Times New Roman"/>
          <w:sz w:val="24"/>
          <w:lang w:eastAsia="et-EE"/>
        </w:rPr>
        <w:t>ee</w:t>
      </w:r>
      <w:r w:rsidR="009E6774">
        <w:rPr>
          <w:rFonts w:ascii="Times New Roman" w:hAnsi="Times New Roman"/>
          <w:sz w:val="24"/>
          <w:lang w:eastAsia="et-EE"/>
        </w:rPr>
        <w:t xml:space="preserve"> arv on tegelikkuses suurem</w:t>
      </w:r>
      <w:r w:rsidR="00F16ED2">
        <w:rPr>
          <w:rFonts w:ascii="Times New Roman" w:hAnsi="Times New Roman"/>
          <w:sz w:val="24"/>
          <w:lang w:eastAsia="et-EE"/>
        </w:rPr>
        <w:t xml:space="preserve">, kuna levitamisest teavitamise kohustus ei laiene </w:t>
      </w:r>
      <w:r w:rsidR="001C3012">
        <w:rPr>
          <w:rFonts w:ascii="Times New Roman" w:hAnsi="Times New Roman"/>
          <w:sz w:val="24"/>
          <w:lang w:eastAsia="et-EE"/>
        </w:rPr>
        <w:t xml:space="preserve">kõige madalama riskiklassiga </w:t>
      </w:r>
      <w:r w:rsidR="00F16ED2">
        <w:rPr>
          <w:rFonts w:ascii="Times New Roman" w:hAnsi="Times New Roman"/>
          <w:sz w:val="24"/>
          <w:lang w:eastAsia="et-EE"/>
        </w:rPr>
        <w:t>seadmetele</w:t>
      </w:r>
      <w:r w:rsidR="001C3012">
        <w:rPr>
          <w:rFonts w:ascii="Times New Roman" w:hAnsi="Times New Roman"/>
          <w:sz w:val="24"/>
          <w:lang w:eastAsia="et-EE"/>
        </w:rPr>
        <w:t>,</w:t>
      </w:r>
      <w:r w:rsidR="00F16ED2">
        <w:rPr>
          <w:rFonts w:ascii="Times New Roman" w:hAnsi="Times New Roman"/>
          <w:sz w:val="24"/>
          <w:lang w:eastAsia="et-EE"/>
        </w:rPr>
        <w:t xml:space="preserve"> samuti ei täida </w:t>
      </w:r>
      <w:r w:rsidR="001C3012">
        <w:rPr>
          <w:rFonts w:ascii="Times New Roman" w:hAnsi="Times New Roman"/>
          <w:sz w:val="24"/>
          <w:lang w:eastAsia="et-EE"/>
        </w:rPr>
        <w:t>kahjuks</w:t>
      </w:r>
      <w:r w:rsidR="001C3012" w:rsidRPr="5E2FD840">
        <w:rPr>
          <w:rFonts w:ascii="Times New Roman" w:hAnsi="Times New Roman"/>
          <w:sz w:val="24"/>
          <w:lang w:eastAsia="et-EE"/>
        </w:rPr>
        <w:t xml:space="preserve"> </w:t>
      </w:r>
      <w:r w:rsidR="00F16ED2">
        <w:rPr>
          <w:rFonts w:ascii="Times New Roman" w:hAnsi="Times New Roman"/>
          <w:sz w:val="24"/>
          <w:lang w:eastAsia="et-EE"/>
        </w:rPr>
        <w:t xml:space="preserve">kõik ettevõtjad oma </w:t>
      </w:r>
      <w:r w:rsidR="001C3012">
        <w:rPr>
          <w:rFonts w:ascii="Times New Roman" w:hAnsi="Times New Roman"/>
          <w:sz w:val="24"/>
          <w:lang w:eastAsia="et-EE"/>
        </w:rPr>
        <w:t xml:space="preserve">seadusest tulenevalt levitamisest </w:t>
      </w:r>
      <w:r w:rsidR="00F16ED2">
        <w:rPr>
          <w:rFonts w:ascii="Times New Roman" w:hAnsi="Times New Roman"/>
          <w:sz w:val="24"/>
          <w:lang w:eastAsia="et-EE"/>
        </w:rPr>
        <w:t>teavitamise kohustust</w:t>
      </w:r>
      <w:r w:rsidR="005C2668">
        <w:rPr>
          <w:rFonts w:ascii="Times New Roman" w:hAnsi="Times New Roman"/>
          <w:sz w:val="24"/>
          <w:lang w:eastAsia="et-EE"/>
        </w:rPr>
        <w:t>. Samuti on Eestis</w:t>
      </w:r>
      <w:r w:rsidR="003C4C83">
        <w:rPr>
          <w:rFonts w:ascii="Times New Roman" w:hAnsi="Times New Roman"/>
          <w:sz w:val="24"/>
          <w:lang w:eastAsia="et-EE"/>
        </w:rPr>
        <w:t xml:space="preserve"> väiksem hulk ettevõtjaid, kes tegutsevad volitatud esindaja või importijana. </w:t>
      </w:r>
      <w:r w:rsidR="00FC0AC0">
        <w:rPr>
          <w:rFonts w:ascii="Times New Roman" w:hAnsi="Times New Roman"/>
          <w:sz w:val="24"/>
          <w:lang w:eastAsia="et-EE"/>
        </w:rPr>
        <w:t xml:space="preserve">Meditsiiniseadmete kasutajateks võib lugeda kogu elanikkonna. </w:t>
      </w:r>
      <w:r w:rsidR="007D3BDA">
        <w:rPr>
          <w:rFonts w:ascii="Times New Roman" w:hAnsi="Times New Roman"/>
          <w:sz w:val="24"/>
          <w:lang w:eastAsia="et-EE"/>
        </w:rPr>
        <w:t xml:space="preserve">Võttes arvesse, kui laialt levinud on meditsiiniseadmete kasutamine ning milline mõju võib neil olla inimeste tervisele, on oluline </w:t>
      </w:r>
      <w:r w:rsidR="00C67FF2">
        <w:rPr>
          <w:rFonts w:ascii="Times New Roman" w:hAnsi="Times New Roman"/>
          <w:sz w:val="24"/>
          <w:lang w:eastAsia="et-EE"/>
        </w:rPr>
        <w:t xml:space="preserve">teostada selles valdkonnas järjekindlat ning sihitud järelevalvet – see ülesanne on pandud meditsiiniseadmete valdkonna pädevale asutusele. </w:t>
      </w:r>
    </w:p>
    <w:p w14:paraId="3ABCAAD1" w14:textId="77777777" w:rsidR="000E07C8" w:rsidRDefault="000E07C8" w:rsidP="004D53B5">
      <w:pPr>
        <w:jc w:val="left"/>
        <w:rPr>
          <w:rFonts w:ascii="Times New Roman" w:hAnsi="Times New Roman"/>
          <w:bCs/>
          <w:sz w:val="24"/>
          <w:lang w:eastAsia="et-EE"/>
        </w:rPr>
      </w:pPr>
    </w:p>
    <w:p w14:paraId="191757E3" w14:textId="6A04C263" w:rsidR="002E7406" w:rsidRPr="00A50A89" w:rsidRDefault="00440C47" w:rsidP="00BC4C97">
      <w:pPr>
        <w:rPr>
          <w:rFonts w:ascii="Times New Roman" w:hAnsi="Times New Roman"/>
          <w:sz w:val="24"/>
          <w:lang w:eastAsia="et-EE"/>
        </w:rPr>
      </w:pPr>
      <w:bookmarkStart w:id="1" w:name="_Hlk161226514"/>
      <w:r w:rsidRPr="00BC4C97">
        <w:rPr>
          <w:rFonts w:ascii="Times New Roman" w:hAnsi="Times New Roman"/>
          <w:sz w:val="24"/>
          <w:lang w:eastAsia="et-EE"/>
        </w:rPr>
        <w:t xml:space="preserve">Täna kehtivate seaduste alusel on meditsiiniseadmete valdkonna pädevaks asutuseks Terviseamet. </w:t>
      </w:r>
      <w:bookmarkEnd w:id="1"/>
      <w:r w:rsidR="00B726F1" w:rsidRPr="00BC4C97">
        <w:rPr>
          <w:rFonts w:ascii="Times New Roman" w:hAnsi="Times New Roman"/>
          <w:sz w:val="24"/>
          <w:lang w:eastAsia="et-EE"/>
        </w:rPr>
        <w:t>Ravimite ja meditsiiniseadmete suhtes kehtivad ühtse turu reeglid ja neil on otsene mõju inimeste tervisele. Rahvatervise kaitsmiseks ja nende toodete ohutuse tagamiseks on mõlemal juhul kehtestatud tugev õiguslik raamistik. See hõlmab kogu toodete elutsüklit, alates arendusest kuni turule viimiseni, hõlmates samuti järelevalvet, ohutuse jälgimist ning toodete tagasivõtmist. Seega on meditsiiniseadmete järelevalve ravimiametitesse integreeritud teenuste sarnaste põhimõtete (veendumine ohutuses, kvaliteedis ja toimivuses, tarnekanalite järelevalve, ohutusandmete kogumise, ohutusteabe EL-</w:t>
      </w:r>
      <w:r w:rsidR="009135AD">
        <w:rPr>
          <w:rFonts w:ascii="Times New Roman" w:hAnsi="Times New Roman"/>
          <w:sz w:val="24"/>
          <w:lang w:eastAsia="et-EE"/>
        </w:rPr>
        <w:t xml:space="preserve">i </w:t>
      </w:r>
      <w:r w:rsidR="00B726F1" w:rsidRPr="00BC4C97">
        <w:rPr>
          <w:rFonts w:ascii="Times New Roman" w:hAnsi="Times New Roman"/>
          <w:sz w:val="24"/>
          <w:lang w:eastAsia="et-EE"/>
        </w:rPr>
        <w:t xml:space="preserve">ülene infovahetuse, järelevalve kliiniliste uuringute üle) tõttu. </w:t>
      </w:r>
    </w:p>
    <w:p w14:paraId="43AAC4A9" w14:textId="391F4089" w:rsidR="002E7406" w:rsidRPr="00BC4C97" w:rsidRDefault="002E7406" w:rsidP="00BC4C97">
      <w:pPr>
        <w:rPr>
          <w:rFonts w:ascii="Times New Roman" w:hAnsi="Times New Roman"/>
          <w:sz w:val="24"/>
          <w:lang w:eastAsia="et-EE"/>
        </w:rPr>
      </w:pPr>
    </w:p>
    <w:p w14:paraId="66F63B6A" w14:textId="7931FC24" w:rsidR="00C658C0" w:rsidRPr="00A50A89" w:rsidRDefault="00B726F1" w:rsidP="00BC4C97">
      <w:pPr>
        <w:rPr>
          <w:rFonts w:ascii="Times New Roman" w:hAnsi="Times New Roman"/>
          <w:sz w:val="24"/>
          <w:lang w:eastAsia="et-EE"/>
        </w:rPr>
      </w:pPr>
      <w:r w:rsidRPr="00BC4C97">
        <w:rPr>
          <w:rFonts w:ascii="Times New Roman" w:hAnsi="Times New Roman"/>
          <w:sz w:val="24"/>
          <w:lang w:eastAsia="et-EE"/>
        </w:rPr>
        <w:t>Kliiniliste uuringute puhul ja ka müügilubade protsessis tuleb kombineeritud toodetele (nii ravim kui meditsiiniseade) saada luba/</w:t>
      </w:r>
      <w:r w:rsidR="008A2459">
        <w:rPr>
          <w:rFonts w:ascii="Times New Roman" w:hAnsi="Times New Roman"/>
          <w:sz w:val="24"/>
          <w:lang w:eastAsia="et-EE"/>
        </w:rPr>
        <w:t>panus</w:t>
      </w:r>
      <w:r w:rsidRPr="00BC4C97">
        <w:rPr>
          <w:rFonts w:ascii="Times New Roman" w:hAnsi="Times New Roman"/>
          <w:sz w:val="24"/>
          <w:lang w:eastAsia="et-EE"/>
        </w:rPr>
        <w:t xml:space="preserve"> hindamisse nii seadmete kui ravimite üle valvavatelt ekspertidelt (Eestis Terviseamet ja Ravimiamet). Seoses Euroopa </w:t>
      </w:r>
      <w:r w:rsidR="00027598">
        <w:rPr>
          <w:rFonts w:ascii="Times New Roman" w:hAnsi="Times New Roman"/>
          <w:sz w:val="24"/>
          <w:lang w:eastAsia="et-EE"/>
        </w:rPr>
        <w:t>R</w:t>
      </w:r>
      <w:r w:rsidRPr="00BC4C97">
        <w:rPr>
          <w:rFonts w:ascii="Times New Roman" w:hAnsi="Times New Roman"/>
          <w:sz w:val="24"/>
          <w:lang w:eastAsia="et-EE"/>
        </w:rPr>
        <w:t xml:space="preserve">avimiameti (EMA) rollide laienemisega, on käesoleva aasta algul loodud sinna sarnaselt kriitiliste ravimite </w:t>
      </w:r>
      <w:proofErr w:type="spellStart"/>
      <w:r w:rsidRPr="00BC4C97">
        <w:rPr>
          <w:rFonts w:ascii="Times New Roman" w:hAnsi="Times New Roman"/>
          <w:sz w:val="24"/>
          <w:lang w:eastAsia="et-EE"/>
        </w:rPr>
        <w:t>monitoorimise</w:t>
      </w:r>
      <w:proofErr w:type="spellEnd"/>
      <w:r w:rsidRPr="00BC4C97">
        <w:rPr>
          <w:rFonts w:ascii="Times New Roman" w:hAnsi="Times New Roman"/>
          <w:sz w:val="24"/>
          <w:lang w:eastAsia="et-EE"/>
        </w:rPr>
        <w:t xml:space="preserve"> töörühmaga ka meditsiiniseadmete töörühm. Lisaks on puutumus toodete klassifitseerimisel, kui tuleb hinnata, kas tegemist on ravimi või meditsiiniseadmega. Need on põhjused, miks meditsiiniseadmete järelevalve on enamuse EL ravimiametite ülesannete hulgas, v.a. Küprosel, Eestis, Itaalias, Leedus, Maltal ning Hollandis.</w:t>
      </w:r>
      <w:bookmarkStart w:id="2" w:name="_Hlk154141036"/>
      <w:r w:rsidR="00E34939" w:rsidRPr="00BC4C97">
        <w:rPr>
          <w:rFonts w:ascii="Times New Roman" w:hAnsi="Times New Roman"/>
          <w:sz w:val="24"/>
          <w:lang w:eastAsia="et-EE"/>
        </w:rPr>
        <w:t xml:space="preserve"> </w:t>
      </w:r>
      <w:r w:rsidR="00C658C0" w:rsidRPr="00BC4C97">
        <w:rPr>
          <w:rFonts w:ascii="Times New Roman" w:hAnsi="Times New Roman"/>
          <w:sz w:val="24"/>
          <w:lang w:eastAsia="et-EE"/>
        </w:rPr>
        <w:t xml:space="preserve">Olukord, kus enamustes </w:t>
      </w:r>
      <w:r w:rsidR="00C658C0" w:rsidRPr="00BC4C97">
        <w:rPr>
          <w:rFonts w:ascii="Times New Roman" w:hAnsi="Times New Roman"/>
          <w:sz w:val="24"/>
          <w:lang w:eastAsia="et-EE"/>
        </w:rPr>
        <w:lastRenderedPageBreak/>
        <w:t xml:space="preserve">EL riikides on ravimid ja meditsiiniseadmed ühes asutuses, kuid Eestis eraldi, tingib mõningatel juhtudel vajaliku teabe jõudmise Terviseametisse viivitusega, kuna see võib esmajoones levida läbi ravimiametite. </w:t>
      </w:r>
    </w:p>
    <w:bookmarkEnd w:id="2"/>
    <w:p w14:paraId="35B24057" w14:textId="77777777" w:rsidR="00F42F08" w:rsidRPr="00BC4C97" w:rsidRDefault="00F42F08" w:rsidP="00BC4C97">
      <w:pPr>
        <w:rPr>
          <w:rFonts w:ascii="Times New Roman" w:hAnsi="Times New Roman"/>
          <w:sz w:val="24"/>
          <w:lang w:eastAsia="et-EE"/>
        </w:rPr>
      </w:pPr>
    </w:p>
    <w:p w14:paraId="125B2B9D" w14:textId="77777777" w:rsidR="00F42F08" w:rsidRPr="00A50A89" w:rsidRDefault="00F42F08" w:rsidP="00BC4C97">
      <w:pPr>
        <w:rPr>
          <w:rFonts w:ascii="Times New Roman" w:hAnsi="Times New Roman"/>
          <w:sz w:val="24"/>
          <w:lang w:eastAsia="et-EE"/>
        </w:rPr>
      </w:pPr>
      <w:r w:rsidRPr="00BC4C97">
        <w:rPr>
          <w:rFonts w:ascii="Times New Roman" w:hAnsi="Times New Roman"/>
          <w:sz w:val="24"/>
          <w:lang w:eastAsia="et-EE"/>
        </w:rPr>
        <w:t xml:space="preserve">Kavandatava muudatuse keskne eesmärk on valdkonna korrastamine ülesannete paremaks täitmiseks. Terviseameti peamiseks tegevusvaldkonnaks on tervisekaitse- ja tervishoiuteenused  ja Ravimiameti peamiseks tegevusvaldkonnaks on toodete (ravimid) ohutus, kvaliteet ja efektiivsus. Meditsiiniseadmete (tooted) koondamine Ravimiametisse võimaldab koondada toodete kontrolli ja järelevalve. </w:t>
      </w:r>
    </w:p>
    <w:p w14:paraId="4EA4EFFD" w14:textId="77777777" w:rsidR="00F42F08" w:rsidRPr="00BC4C97" w:rsidRDefault="00F42F08" w:rsidP="00BC4C97">
      <w:pPr>
        <w:rPr>
          <w:rFonts w:ascii="Times New Roman" w:hAnsi="Times New Roman"/>
          <w:sz w:val="24"/>
          <w:lang w:eastAsia="et-EE"/>
        </w:rPr>
      </w:pPr>
    </w:p>
    <w:p w14:paraId="2897A177" w14:textId="2A253469" w:rsidR="00F42F08" w:rsidRPr="00A50A89" w:rsidRDefault="00F42F08" w:rsidP="00BC4C97">
      <w:pPr>
        <w:rPr>
          <w:rFonts w:ascii="Times New Roman" w:hAnsi="Times New Roman"/>
          <w:sz w:val="24"/>
          <w:lang w:eastAsia="et-EE"/>
        </w:rPr>
      </w:pPr>
      <w:r w:rsidRPr="00BC4C97">
        <w:rPr>
          <w:rFonts w:ascii="Times New Roman" w:hAnsi="Times New Roman"/>
          <w:sz w:val="24"/>
          <w:lang w:eastAsia="et-EE"/>
        </w:rPr>
        <w:t>Nii Ravimiametil kui Terviseametil on pikaajaline rahvusvaheliste hinnangute andmise kogemus, osalus EL-</w:t>
      </w:r>
      <w:r w:rsidR="004A6D51">
        <w:rPr>
          <w:rFonts w:ascii="Times New Roman" w:hAnsi="Times New Roman"/>
          <w:sz w:val="24"/>
          <w:lang w:eastAsia="et-EE"/>
        </w:rPr>
        <w:t xml:space="preserve">i </w:t>
      </w:r>
      <w:r w:rsidRPr="00BC4C97">
        <w:rPr>
          <w:rFonts w:ascii="Times New Roman" w:hAnsi="Times New Roman"/>
          <w:sz w:val="24"/>
          <w:lang w:eastAsia="et-EE"/>
        </w:rPr>
        <w:t>üleses järelevalve protsessides ning tugev juriidiline ja kvaliteedisüsteemi tugi, kuid valdkondade koondamine aitaks kaasa teenuse ühetaolisele osutamisele ja kvaliteediarengule.</w:t>
      </w:r>
    </w:p>
    <w:p w14:paraId="5C1A22ED" w14:textId="77777777" w:rsidR="00F42F08" w:rsidRPr="00BC4C97" w:rsidRDefault="00F42F08" w:rsidP="00BC4C97">
      <w:pPr>
        <w:rPr>
          <w:rFonts w:ascii="Times New Roman" w:hAnsi="Times New Roman"/>
          <w:sz w:val="24"/>
          <w:lang w:eastAsia="et-EE"/>
        </w:rPr>
      </w:pPr>
    </w:p>
    <w:p w14:paraId="71BACFFC" w14:textId="77777777" w:rsidR="00F42F08" w:rsidRPr="00A50A89" w:rsidRDefault="00F42F08" w:rsidP="00BC4C97">
      <w:pPr>
        <w:rPr>
          <w:rFonts w:ascii="Times New Roman" w:hAnsi="Times New Roman"/>
          <w:sz w:val="24"/>
          <w:lang w:eastAsia="et-EE"/>
        </w:rPr>
      </w:pPr>
      <w:r w:rsidRPr="00BC4C97">
        <w:rPr>
          <w:rFonts w:ascii="Times New Roman" w:hAnsi="Times New Roman"/>
          <w:sz w:val="24"/>
          <w:lang w:eastAsia="et-EE"/>
        </w:rPr>
        <w:t xml:space="preserve">Kahe valdkonna pädevuste ühte asutusse liitmisel ja töö ümberkorraldamisel lähtutakse praeguse korralduse peamistest probleemidest ja vajadusest tagada valmisolek nii Ravimiametile kui Terviseametile pandud ülesannete professionaalseks ja tulemuslikuks täitmiseks ning keskendutakse tarbijale ja ettevõtjale suunatud teenuste kvaliteedi parandamisele. </w:t>
      </w:r>
    </w:p>
    <w:p w14:paraId="2C43B008" w14:textId="77777777" w:rsidR="00BC4C97" w:rsidRDefault="00BC4C97" w:rsidP="00BC4C97">
      <w:pPr>
        <w:rPr>
          <w:rFonts w:ascii="Times New Roman" w:hAnsi="Times New Roman"/>
          <w:sz w:val="24"/>
          <w:lang w:eastAsia="et-EE"/>
        </w:rPr>
      </w:pPr>
    </w:p>
    <w:p w14:paraId="3542FC83" w14:textId="70E61DD6" w:rsidR="00F42F08" w:rsidRPr="00A50A89" w:rsidRDefault="00FA0CF0" w:rsidP="001461E4">
      <w:pPr>
        <w:rPr>
          <w:rFonts w:ascii="Times New Roman" w:hAnsi="Times New Roman"/>
          <w:sz w:val="24"/>
          <w:lang w:eastAsia="et-EE"/>
        </w:rPr>
      </w:pPr>
      <w:r w:rsidRPr="00BC4C97">
        <w:rPr>
          <w:rFonts w:ascii="Times New Roman" w:hAnsi="Times New Roman"/>
          <w:sz w:val="24"/>
          <w:lang w:eastAsia="et-EE"/>
        </w:rPr>
        <w:t>Seega</w:t>
      </w:r>
      <w:r w:rsidR="00F42F08" w:rsidRPr="00BC4C97">
        <w:rPr>
          <w:rFonts w:ascii="Times New Roman" w:hAnsi="Times New Roman"/>
          <w:sz w:val="24"/>
          <w:lang w:eastAsia="et-EE"/>
        </w:rPr>
        <w:t xml:space="preserve"> </w:t>
      </w:r>
      <w:r w:rsidRPr="00BC4C97">
        <w:rPr>
          <w:rFonts w:ascii="Times New Roman" w:hAnsi="Times New Roman"/>
          <w:sz w:val="24"/>
          <w:lang w:eastAsia="et-EE"/>
        </w:rPr>
        <w:t xml:space="preserve">pannakse </w:t>
      </w:r>
      <w:r w:rsidR="00F42F08" w:rsidRPr="00BC4C97">
        <w:rPr>
          <w:rFonts w:ascii="Times New Roman" w:hAnsi="Times New Roman"/>
          <w:sz w:val="24"/>
          <w:lang w:eastAsia="et-EE"/>
        </w:rPr>
        <w:t xml:space="preserve">Ravimiametile pädeva asutuse ning teavitatud asutuse eest vastutava asutuse ülesanded, sh järelevalve meditsiiniseadmete turule laskjate, turul kättesaadavaks tegijate, volitatud esindajate, teavitatud asutuste, uuringute sponsorite </w:t>
      </w:r>
      <w:r w:rsidR="00F42F08" w:rsidRPr="00E35389">
        <w:rPr>
          <w:rFonts w:ascii="Times New Roman" w:hAnsi="Times New Roman"/>
          <w:sz w:val="24"/>
          <w:lang w:eastAsia="et-EE"/>
        </w:rPr>
        <w:t>üle.</w:t>
      </w:r>
    </w:p>
    <w:p w14:paraId="7C6A7BBB" w14:textId="77777777" w:rsidR="00F42F08" w:rsidRDefault="00F42F08" w:rsidP="001461E4">
      <w:pPr>
        <w:rPr>
          <w:rFonts w:ascii="Times New Roman" w:hAnsi="Times New Roman"/>
          <w:bCs/>
          <w:sz w:val="24"/>
          <w:lang w:eastAsia="et-EE"/>
        </w:rPr>
      </w:pPr>
    </w:p>
    <w:p w14:paraId="6882C7C7" w14:textId="4A06036F" w:rsidR="00D9182A" w:rsidRPr="006A1130" w:rsidRDefault="00D9182A" w:rsidP="001461E4">
      <w:pPr>
        <w:rPr>
          <w:rFonts w:ascii="Times New Roman" w:hAnsi="Times New Roman"/>
          <w:sz w:val="24"/>
          <w:lang w:eastAsia="et-EE"/>
        </w:rPr>
        <w:sectPr w:rsidR="00D9182A" w:rsidRPr="006A1130" w:rsidSect="005632AD">
          <w:type w:val="continuous"/>
          <w:pgSz w:w="11906" w:h="16838"/>
          <w:pgMar w:top="1134" w:right="1134" w:bottom="1134" w:left="1701" w:header="680" w:footer="680" w:gutter="0"/>
          <w:cols w:space="708"/>
          <w:formProt w:val="0"/>
        </w:sectPr>
      </w:pPr>
      <w:commentRangeStart w:id="3"/>
      <w:r w:rsidRPr="00A50A89">
        <w:rPr>
          <w:rFonts w:ascii="Times New Roman" w:hAnsi="Times New Roman"/>
          <w:sz w:val="24"/>
          <w:lang w:eastAsia="et-EE"/>
        </w:rPr>
        <w:t xml:space="preserve">Teiseks eesmärgiks on </w:t>
      </w:r>
      <w:r w:rsidR="007A4D2E" w:rsidRPr="009A2396">
        <w:rPr>
          <w:rFonts w:ascii="Times New Roman" w:hAnsi="Times New Roman"/>
          <w:sz w:val="24"/>
          <w:lang w:eastAsia="et-EE"/>
        </w:rPr>
        <w:t>anda</w:t>
      </w:r>
      <w:r w:rsidR="00F52920" w:rsidRPr="00002166">
        <w:rPr>
          <w:rFonts w:ascii="Times New Roman" w:hAnsi="Times New Roman"/>
          <w:sz w:val="24"/>
          <w:lang w:eastAsia="et-EE"/>
        </w:rPr>
        <w:t xml:space="preserve"> Ravimiametile eelnõuga õigus</w:t>
      </w:r>
      <w:r w:rsidR="00F52920" w:rsidRPr="009A2396" w:rsidDel="00D57B49">
        <w:rPr>
          <w:rFonts w:ascii="Times New Roman" w:hAnsi="Times New Roman"/>
          <w:sz w:val="24"/>
          <w:lang w:eastAsia="et-EE"/>
        </w:rPr>
        <w:t xml:space="preserve"> </w:t>
      </w:r>
      <w:r w:rsidR="00F52920" w:rsidRPr="009A2396">
        <w:rPr>
          <w:rFonts w:ascii="Times New Roman" w:hAnsi="Times New Roman"/>
          <w:sz w:val="24"/>
          <w:lang w:eastAsia="et-EE"/>
        </w:rPr>
        <w:t>meditsiiniseadmeid määratleda</w:t>
      </w:r>
      <w:r w:rsidR="007C3624" w:rsidRPr="009A2396">
        <w:rPr>
          <w:rFonts w:ascii="Times New Roman" w:hAnsi="Times New Roman"/>
          <w:sz w:val="24"/>
          <w:lang w:eastAsia="et-EE"/>
        </w:rPr>
        <w:t xml:space="preserve"> – </w:t>
      </w:r>
      <w:r w:rsidR="00B07F21" w:rsidRPr="00002166">
        <w:rPr>
          <w:rFonts w:ascii="Times New Roman" w:hAnsi="Times New Roman"/>
          <w:sz w:val="24"/>
          <w:lang w:eastAsia="et-EE"/>
        </w:rPr>
        <w:t>EL määrustele</w:t>
      </w:r>
      <w:r w:rsidR="00B07F21" w:rsidRPr="009A2396">
        <w:rPr>
          <w:rFonts w:ascii="Times New Roman" w:hAnsi="Times New Roman"/>
          <w:sz w:val="24"/>
          <w:lang w:eastAsia="et-EE"/>
        </w:rPr>
        <w:t xml:space="preserve"> </w:t>
      </w:r>
      <w:r w:rsidR="00B07F21">
        <w:rPr>
          <w:rFonts w:ascii="Times New Roman" w:hAnsi="Times New Roman"/>
          <w:sz w:val="24"/>
          <w:lang w:eastAsia="et-EE"/>
        </w:rPr>
        <w:t xml:space="preserve">tuginedes </w:t>
      </w:r>
      <w:r w:rsidR="007C3624" w:rsidRPr="009A2396">
        <w:rPr>
          <w:rFonts w:ascii="Times New Roman" w:hAnsi="Times New Roman"/>
          <w:sz w:val="24"/>
          <w:lang w:eastAsia="et-EE"/>
        </w:rPr>
        <w:t xml:space="preserve">öelda kas üks või teine uus toode on meditsiiniseade </w:t>
      </w:r>
      <w:r w:rsidR="00D57B49">
        <w:rPr>
          <w:rFonts w:ascii="Times New Roman" w:hAnsi="Times New Roman"/>
          <w:sz w:val="24"/>
          <w:lang w:eastAsia="et-EE"/>
        </w:rPr>
        <w:t>või mitte</w:t>
      </w:r>
      <w:r w:rsidR="00F52920" w:rsidRPr="009A2396">
        <w:rPr>
          <w:rFonts w:ascii="Times New Roman" w:hAnsi="Times New Roman"/>
          <w:sz w:val="24"/>
          <w:lang w:eastAsia="et-EE"/>
        </w:rPr>
        <w:t>.</w:t>
      </w:r>
      <w:r w:rsidR="00F52920" w:rsidDel="00AB4374">
        <w:rPr>
          <w:rFonts w:ascii="Times New Roman" w:hAnsi="Times New Roman"/>
          <w:bCs/>
          <w:sz w:val="24"/>
          <w:lang w:eastAsia="et-EE"/>
        </w:rPr>
        <w:t xml:space="preserve"> </w:t>
      </w:r>
      <w:commentRangeEnd w:id="3"/>
      <w:r w:rsidR="00CC6BB7">
        <w:rPr>
          <w:rStyle w:val="Kommentaariviide"/>
        </w:rPr>
        <w:commentReference w:id="3"/>
      </w:r>
      <w:r w:rsidR="00AB4374" w:rsidRPr="00A50A89">
        <w:rPr>
          <w:rFonts w:ascii="Times New Roman" w:hAnsi="Times New Roman"/>
          <w:sz w:val="24"/>
          <w:lang w:eastAsia="et-EE"/>
        </w:rPr>
        <w:t>Kolmandaks</w:t>
      </w:r>
      <w:r w:rsidR="00F52920" w:rsidRPr="00002166">
        <w:rPr>
          <w:rFonts w:ascii="Times New Roman" w:hAnsi="Times New Roman"/>
          <w:sz w:val="24"/>
          <w:lang w:eastAsia="et-EE"/>
        </w:rPr>
        <w:t xml:space="preserve"> </w:t>
      </w:r>
      <w:r w:rsidR="00F52920" w:rsidRPr="009A2396">
        <w:rPr>
          <w:rFonts w:ascii="Times New Roman" w:hAnsi="Times New Roman"/>
          <w:sz w:val="24"/>
          <w:lang w:eastAsia="et-EE"/>
        </w:rPr>
        <w:t>võetakse eelnõuga</w:t>
      </w:r>
      <w:r w:rsidR="00906C3F" w:rsidRPr="009A2396">
        <w:rPr>
          <w:rFonts w:ascii="Times New Roman" w:hAnsi="Times New Roman"/>
          <w:sz w:val="24"/>
          <w:lang w:eastAsia="et-EE"/>
        </w:rPr>
        <w:t xml:space="preserve"> ära</w:t>
      </w:r>
      <w:r w:rsidR="00F52920" w:rsidRPr="009A2396">
        <w:rPr>
          <w:rFonts w:ascii="Times New Roman" w:hAnsi="Times New Roman"/>
          <w:sz w:val="24"/>
          <w:lang w:eastAsia="et-EE"/>
        </w:rPr>
        <w:t xml:space="preserve"> </w:t>
      </w:r>
      <w:r w:rsidR="00D0176D" w:rsidRPr="009A2396">
        <w:rPr>
          <w:rFonts w:ascii="Times New Roman" w:hAnsi="Times New Roman"/>
          <w:sz w:val="24"/>
          <w:lang w:eastAsia="et-EE"/>
        </w:rPr>
        <w:t>tervishoiuasut</w:t>
      </w:r>
      <w:r w:rsidR="004A616C" w:rsidRPr="009A2396">
        <w:rPr>
          <w:rFonts w:ascii="Times New Roman" w:hAnsi="Times New Roman"/>
          <w:sz w:val="24"/>
          <w:lang w:eastAsia="et-EE"/>
        </w:rPr>
        <w:t>u</w:t>
      </w:r>
      <w:r w:rsidR="00D0176D" w:rsidRPr="009A2396">
        <w:rPr>
          <w:rFonts w:ascii="Times New Roman" w:hAnsi="Times New Roman"/>
          <w:sz w:val="24"/>
          <w:lang w:eastAsia="et-EE"/>
        </w:rPr>
        <w:t>st</w:t>
      </w:r>
      <w:r w:rsidR="004A616C" w:rsidRPr="009A2396">
        <w:rPr>
          <w:rFonts w:ascii="Times New Roman" w:hAnsi="Times New Roman"/>
          <w:sz w:val="24"/>
          <w:lang w:eastAsia="et-EE"/>
        </w:rPr>
        <w:t xml:space="preserve">e </w:t>
      </w:r>
      <w:r w:rsidR="00F52920" w:rsidRPr="009A2396">
        <w:rPr>
          <w:rFonts w:ascii="Times New Roman" w:hAnsi="Times New Roman"/>
          <w:sz w:val="24"/>
          <w:lang w:eastAsia="et-EE"/>
        </w:rPr>
        <w:t xml:space="preserve">kohustus </w:t>
      </w:r>
      <w:r w:rsidR="00F52920" w:rsidRPr="000C7255">
        <w:rPr>
          <w:rFonts w:ascii="Times New Roman" w:hAnsi="Times New Roman"/>
          <w:sz w:val="24"/>
          <w:lang w:eastAsia="et-EE"/>
        </w:rPr>
        <w:t xml:space="preserve">esitada meditsiiniseadmete pädevale asutusele dokumente </w:t>
      </w:r>
      <w:commentRangeStart w:id="4"/>
      <w:r w:rsidR="00F52920" w:rsidRPr="000C7255">
        <w:rPr>
          <w:rFonts w:ascii="Times New Roman" w:hAnsi="Times New Roman"/>
          <w:sz w:val="24"/>
          <w:lang w:eastAsia="et-EE"/>
        </w:rPr>
        <w:t>asutusesiseselt valmistatavate ja kasutatavate seadmete kohta</w:t>
      </w:r>
      <w:commentRangeEnd w:id="4"/>
      <w:r w:rsidR="00CC6BB7">
        <w:rPr>
          <w:rStyle w:val="Kommentaariviide"/>
        </w:rPr>
        <w:commentReference w:id="4"/>
      </w:r>
      <w:r w:rsidR="00F52920" w:rsidRPr="000C7255">
        <w:rPr>
          <w:rFonts w:ascii="Times New Roman" w:hAnsi="Times New Roman"/>
          <w:sz w:val="24"/>
          <w:lang w:eastAsia="et-EE"/>
        </w:rPr>
        <w:t xml:space="preserve">. </w:t>
      </w:r>
      <w:r w:rsidR="00906C3F">
        <w:rPr>
          <w:rFonts w:ascii="Times New Roman" w:hAnsi="Times New Roman"/>
          <w:sz w:val="24"/>
          <w:lang w:eastAsia="et-EE"/>
        </w:rPr>
        <w:t>S</w:t>
      </w:r>
      <w:r w:rsidR="00F52920" w:rsidRPr="000C7255">
        <w:rPr>
          <w:rFonts w:ascii="Times New Roman" w:hAnsi="Times New Roman"/>
          <w:sz w:val="24"/>
          <w:lang w:eastAsia="et-EE"/>
        </w:rPr>
        <w:t xml:space="preserve">elline kohustus </w:t>
      </w:r>
      <w:r w:rsidR="00906C3F">
        <w:rPr>
          <w:rFonts w:ascii="Times New Roman" w:hAnsi="Times New Roman"/>
          <w:sz w:val="24"/>
          <w:lang w:eastAsia="et-EE"/>
        </w:rPr>
        <w:t xml:space="preserve">on </w:t>
      </w:r>
      <w:r w:rsidR="00F52920" w:rsidRPr="000C7255">
        <w:rPr>
          <w:rFonts w:ascii="Times New Roman" w:hAnsi="Times New Roman"/>
          <w:sz w:val="24"/>
          <w:lang w:eastAsia="et-EE"/>
        </w:rPr>
        <w:t xml:space="preserve">koormav nii tervishoiuasutustele kui ka pädevale asutusele. </w:t>
      </w:r>
      <w:r w:rsidR="00F52920">
        <w:rPr>
          <w:rFonts w:ascii="Times New Roman" w:hAnsi="Times New Roman"/>
          <w:sz w:val="24"/>
          <w:lang w:eastAsia="et-EE"/>
        </w:rPr>
        <w:t xml:space="preserve">Eelnõuga muudetakse seda kohustust nii, et </w:t>
      </w:r>
      <w:r w:rsidR="00F52920" w:rsidRPr="000C7255">
        <w:rPr>
          <w:rFonts w:ascii="Times New Roman" w:hAnsi="Times New Roman"/>
          <w:sz w:val="24"/>
          <w:lang w:eastAsia="et-EE"/>
        </w:rPr>
        <w:t xml:space="preserve">pädev asutus küsib täiendavaid andmeid ja dokumente </w:t>
      </w:r>
      <w:r w:rsidR="00F52920">
        <w:rPr>
          <w:rFonts w:ascii="Times New Roman" w:hAnsi="Times New Roman"/>
          <w:sz w:val="24"/>
          <w:lang w:eastAsia="et-EE"/>
        </w:rPr>
        <w:t xml:space="preserve">üksnes </w:t>
      </w:r>
      <w:r w:rsidR="00F52920" w:rsidRPr="000C7255">
        <w:rPr>
          <w:rFonts w:ascii="Times New Roman" w:hAnsi="Times New Roman"/>
          <w:sz w:val="24"/>
          <w:lang w:eastAsia="et-EE"/>
        </w:rPr>
        <w:t>vajadus</w:t>
      </w:r>
      <w:r w:rsidR="002F40D9">
        <w:rPr>
          <w:rFonts w:ascii="Times New Roman" w:hAnsi="Times New Roman"/>
          <w:sz w:val="24"/>
          <w:lang w:eastAsia="et-EE"/>
        </w:rPr>
        <w:t>e korral</w:t>
      </w:r>
      <w:r w:rsidR="00F52920" w:rsidRPr="000C7255">
        <w:rPr>
          <w:rFonts w:ascii="Times New Roman" w:hAnsi="Times New Roman"/>
          <w:sz w:val="24"/>
          <w:lang w:eastAsia="et-EE"/>
        </w:rPr>
        <w:t>.</w:t>
      </w:r>
      <w:r w:rsidR="00DE72FA">
        <w:rPr>
          <w:rFonts w:ascii="Times New Roman" w:hAnsi="Times New Roman"/>
          <w:sz w:val="24"/>
          <w:lang w:eastAsia="et-EE"/>
        </w:rPr>
        <w:t xml:space="preserve"> </w:t>
      </w:r>
      <w:r w:rsidR="00E75E98">
        <w:rPr>
          <w:rFonts w:ascii="Times New Roman" w:hAnsi="Times New Roman"/>
          <w:sz w:val="24"/>
          <w:lang w:eastAsia="et-EE"/>
        </w:rPr>
        <w:t>D</w:t>
      </w:r>
      <w:r w:rsidR="002F7E06">
        <w:rPr>
          <w:rFonts w:ascii="Times New Roman" w:hAnsi="Times New Roman"/>
          <w:sz w:val="24"/>
          <w:lang w:eastAsia="et-EE"/>
        </w:rPr>
        <w:t xml:space="preserve">okumentide esitamise kohustuse kaotamine loob </w:t>
      </w:r>
      <w:r w:rsidR="00862A02">
        <w:rPr>
          <w:rFonts w:ascii="Times New Roman" w:hAnsi="Times New Roman"/>
          <w:sz w:val="24"/>
          <w:lang w:eastAsia="et-EE"/>
        </w:rPr>
        <w:t xml:space="preserve">lisaks ka </w:t>
      </w:r>
      <w:r w:rsidR="002F7E06">
        <w:rPr>
          <w:rFonts w:ascii="Times New Roman" w:hAnsi="Times New Roman"/>
          <w:sz w:val="24"/>
          <w:lang w:eastAsia="et-EE"/>
        </w:rPr>
        <w:t xml:space="preserve">õigusselgust ettevõtjale, kuna nimetatud kohustus on seotud </w:t>
      </w:r>
      <w:r w:rsidR="00F31D52">
        <w:rPr>
          <w:rFonts w:ascii="Times New Roman" w:hAnsi="Times New Roman"/>
          <w:sz w:val="24"/>
          <w:lang w:eastAsia="et-EE"/>
        </w:rPr>
        <w:t xml:space="preserve">asutusesiseselt valmistatava ja kasutatava meditsiiniseadme valmistamise hetkega, kuid tulenevalt määruse (EL) 2017/746 kohaldamisalasse kuuluvate meditsiiniseadmete </w:t>
      </w:r>
      <w:r w:rsidR="00130404">
        <w:rPr>
          <w:rFonts w:ascii="Times New Roman" w:hAnsi="Times New Roman"/>
          <w:sz w:val="24"/>
          <w:lang w:eastAsia="et-EE"/>
        </w:rPr>
        <w:t xml:space="preserve">olemusest ei pruugi nende valmistamise hetk olla alati üheselt mõistetav. </w:t>
      </w:r>
    </w:p>
    <w:p w14:paraId="7C371D31" w14:textId="77777777" w:rsidR="004D53B5" w:rsidRDefault="004D53B5" w:rsidP="001461E4">
      <w:pPr>
        <w:rPr>
          <w:rFonts w:ascii="Times New Roman" w:hAnsi="Times New Roman"/>
          <w:sz w:val="24"/>
          <w:lang w:eastAsia="et-EE"/>
        </w:rPr>
      </w:pPr>
    </w:p>
    <w:p w14:paraId="6967E353" w14:textId="77777777" w:rsidR="004D53B5"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 xml:space="preserve">Eelnõu sisu </w:t>
      </w:r>
      <w:r w:rsidRPr="00002166">
        <w:rPr>
          <w:rFonts w:ascii="Times New Roman" w:hAnsi="Times New Roman"/>
          <w:b/>
          <w:sz w:val="24"/>
        </w:rPr>
        <w:t>ja võrdlev analüüs</w:t>
      </w:r>
    </w:p>
    <w:p w14:paraId="5188D12D" w14:textId="77777777" w:rsidR="004D53B5" w:rsidRDefault="004D53B5" w:rsidP="004D53B5">
      <w:pPr>
        <w:rPr>
          <w:rFonts w:ascii="Times New Roman" w:hAnsi="Times New Roman"/>
          <w:sz w:val="24"/>
        </w:rPr>
      </w:pPr>
    </w:p>
    <w:p w14:paraId="08CD8604" w14:textId="77777777" w:rsidR="004D53B5" w:rsidRDefault="004D53B5" w:rsidP="004D53B5">
      <w:pPr>
        <w:jc w:val="left"/>
        <w:rPr>
          <w:rFonts w:ascii="Times New Roman" w:hAnsi="Times New Roman"/>
          <w:sz w:val="24"/>
        </w:rPr>
        <w:sectPr w:rsidR="004D53B5" w:rsidSect="005632AD">
          <w:type w:val="continuous"/>
          <w:pgSz w:w="11906" w:h="16838"/>
          <w:pgMar w:top="1134" w:right="1134" w:bottom="1134" w:left="1701" w:header="680" w:footer="680" w:gutter="0"/>
          <w:cols w:space="708"/>
        </w:sectPr>
      </w:pPr>
    </w:p>
    <w:p w14:paraId="4F9AF2B0" w14:textId="7FBAEB89" w:rsidR="004D53B5" w:rsidRPr="00A50A89" w:rsidRDefault="00D34819" w:rsidP="004D53B5">
      <w:pPr>
        <w:rPr>
          <w:rFonts w:ascii="Times New Roman" w:hAnsi="Times New Roman"/>
          <w:b/>
          <w:sz w:val="24"/>
        </w:rPr>
      </w:pPr>
      <w:r w:rsidRPr="00B57F8B">
        <w:rPr>
          <w:rFonts w:ascii="Times New Roman" w:hAnsi="Times New Roman"/>
          <w:b/>
          <w:bCs/>
          <w:sz w:val="24"/>
        </w:rPr>
        <w:t xml:space="preserve">Eelnõu §-ga 1 muudetakse meditsiiniseadme seadust. </w:t>
      </w:r>
    </w:p>
    <w:p w14:paraId="3421353D" w14:textId="77777777" w:rsidR="00C334B8" w:rsidRDefault="00C334B8" w:rsidP="004D53B5">
      <w:pPr>
        <w:rPr>
          <w:rFonts w:ascii="Times New Roman" w:hAnsi="Times New Roman"/>
          <w:sz w:val="24"/>
        </w:rPr>
      </w:pPr>
    </w:p>
    <w:p w14:paraId="31FA7FCC" w14:textId="053A2A86" w:rsidR="00C334B8" w:rsidRPr="00A50A89" w:rsidRDefault="00C334B8" w:rsidP="004D53B5">
      <w:pPr>
        <w:rPr>
          <w:rFonts w:ascii="Times New Roman" w:hAnsi="Times New Roman"/>
          <w:sz w:val="24"/>
        </w:rPr>
      </w:pPr>
      <w:r w:rsidRPr="006A1130">
        <w:rPr>
          <w:rFonts w:ascii="Times New Roman" w:hAnsi="Times New Roman"/>
          <w:sz w:val="24"/>
          <w:u w:val="single"/>
        </w:rPr>
        <w:t>Punktiga 1</w:t>
      </w:r>
      <w:r>
        <w:rPr>
          <w:rFonts w:ascii="Times New Roman" w:hAnsi="Times New Roman"/>
          <w:sz w:val="24"/>
        </w:rPr>
        <w:t xml:space="preserve"> asendatakse kogu seaduses Terviseameti nimi Ravimiameti nimega. Välja arvatud ühes rakendussättes (§-s 41</w:t>
      </w:r>
      <w:r w:rsidRPr="00C334B8">
        <w:rPr>
          <w:rFonts w:ascii="Times New Roman" w:hAnsi="Times New Roman"/>
          <w:sz w:val="24"/>
          <w:vertAlign w:val="superscript"/>
        </w:rPr>
        <w:t>1</w:t>
      </w:r>
      <w:r>
        <w:rPr>
          <w:rFonts w:ascii="Times New Roman" w:hAnsi="Times New Roman"/>
          <w:sz w:val="24"/>
        </w:rPr>
        <w:t xml:space="preserve">), sest säte on enda toime kaotanud ning </w:t>
      </w:r>
      <w:r w:rsidR="00B03176">
        <w:rPr>
          <w:rFonts w:ascii="Times New Roman" w:hAnsi="Times New Roman"/>
          <w:sz w:val="24"/>
        </w:rPr>
        <w:t>pole enam põhjust seal asutuse nime asendada.</w:t>
      </w:r>
    </w:p>
    <w:p w14:paraId="49F9780C" w14:textId="77777777" w:rsidR="00B03176" w:rsidRDefault="00B03176" w:rsidP="004D53B5">
      <w:pPr>
        <w:rPr>
          <w:rFonts w:ascii="Times New Roman" w:hAnsi="Times New Roman"/>
          <w:sz w:val="24"/>
        </w:rPr>
      </w:pPr>
    </w:p>
    <w:p w14:paraId="31DD17C1" w14:textId="56B057D2" w:rsidR="00EE3F91" w:rsidRDefault="00B03176">
      <w:pPr>
        <w:rPr>
          <w:rFonts w:ascii="Times New Roman" w:hAnsi="Times New Roman"/>
          <w:sz w:val="24"/>
        </w:rPr>
      </w:pPr>
      <w:bookmarkStart w:id="5" w:name="_Hlk161407494"/>
      <w:r w:rsidRPr="006A1130">
        <w:rPr>
          <w:rFonts w:ascii="Times New Roman" w:hAnsi="Times New Roman"/>
          <w:sz w:val="24"/>
          <w:u w:val="single"/>
        </w:rPr>
        <w:t>Punktiga 2</w:t>
      </w:r>
      <w:r>
        <w:rPr>
          <w:rFonts w:ascii="Times New Roman" w:hAnsi="Times New Roman"/>
          <w:sz w:val="24"/>
        </w:rPr>
        <w:t xml:space="preserve"> lisatakse §-i 14</w:t>
      </w:r>
      <w:r w:rsidRPr="00B03176">
        <w:rPr>
          <w:rFonts w:ascii="Times New Roman" w:hAnsi="Times New Roman"/>
          <w:sz w:val="24"/>
          <w:vertAlign w:val="superscript"/>
        </w:rPr>
        <w:t>1</w:t>
      </w:r>
      <w:r>
        <w:rPr>
          <w:rFonts w:ascii="Times New Roman" w:hAnsi="Times New Roman"/>
          <w:sz w:val="24"/>
        </w:rPr>
        <w:t xml:space="preserve"> uus lõige 2, mille eesmärk on anda Ravimiametile </w:t>
      </w:r>
      <w:r w:rsidR="006E7F64">
        <w:rPr>
          <w:rFonts w:ascii="Times New Roman" w:hAnsi="Times New Roman"/>
          <w:sz w:val="24"/>
        </w:rPr>
        <w:t xml:space="preserve">kui pädevale asutusele </w:t>
      </w:r>
      <w:r>
        <w:rPr>
          <w:rFonts w:ascii="Times New Roman" w:hAnsi="Times New Roman"/>
          <w:sz w:val="24"/>
        </w:rPr>
        <w:t>õigus määratleda toode meditsiiniseadmena.</w:t>
      </w:r>
      <w:r w:rsidR="00027E93">
        <w:rPr>
          <w:rFonts w:ascii="Times New Roman" w:hAnsi="Times New Roman"/>
          <w:sz w:val="24"/>
        </w:rPr>
        <w:t xml:space="preserve"> Meditsiiniseadmete </w:t>
      </w:r>
      <w:r w:rsidR="007557D4">
        <w:rPr>
          <w:rFonts w:ascii="Times New Roman" w:hAnsi="Times New Roman"/>
          <w:sz w:val="24"/>
        </w:rPr>
        <w:t xml:space="preserve">puhul on tegemist toodetega, mille osas võib tekkida küsimus nende õiguslikus staatuses. </w:t>
      </w:r>
      <w:r w:rsidR="0025661F">
        <w:rPr>
          <w:rFonts w:ascii="Times New Roman" w:hAnsi="Times New Roman"/>
          <w:sz w:val="24"/>
        </w:rPr>
        <w:t xml:space="preserve">Näiteks on </w:t>
      </w:r>
      <w:r w:rsidR="00302A28">
        <w:rPr>
          <w:rFonts w:ascii="Times New Roman" w:hAnsi="Times New Roman"/>
          <w:sz w:val="24"/>
        </w:rPr>
        <w:t>EL-i turul tooteid, mis on turul elektriseadmena</w:t>
      </w:r>
      <w:r w:rsidR="002C6C5D">
        <w:rPr>
          <w:rFonts w:ascii="Times New Roman" w:hAnsi="Times New Roman"/>
          <w:sz w:val="24"/>
        </w:rPr>
        <w:t xml:space="preserve"> ehk täidetud on vaid elektriseadmele kohalduvad nõuded</w:t>
      </w:r>
      <w:r w:rsidR="00302A28">
        <w:rPr>
          <w:rFonts w:ascii="Times New Roman" w:hAnsi="Times New Roman"/>
          <w:sz w:val="24"/>
        </w:rPr>
        <w:t xml:space="preserve">, kuid </w:t>
      </w:r>
      <w:r w:rsidR="0025661F">
        <w:rPr>
          <w:rFonts w:ascii="Times New Roman" w:hAnsi="Times New Roman"/>
          <w:sz w:val="24"/>
        </w:rPr>
        <w:t>millele</w:t>
      </w:r>
      <w:r w:rsidR="00302A28">
        <w:rPr>
          <w:rFonts w:ascii="Times New Roman" w:hAnsi="Times New Roman"/>
          <w:sz w:val="24"/>
        </w:rPr>
        <w:t xml:space="preserve"> omistatav sihtotstarve </w:t>
      </w:r>
      <w:r w:rsidR="00F770ED">
        <w:rPr>
          <w:rFonts w:ascii="Times New Roman" w:hAnsi="Times New Roman"/>
          <w:sz w:val="24"/>
        </w:rPr>
        <w:t xml:space="preserve">viib nad meditsiiniseadmete </w:t>
      </w:r>
      <w:r w:rsidR="00025B65">
        <w:rPr>
          <w:rFonts w:ascii="Times New Roman" w:hAnsi="Times New Roman"/>
          <w:sz w:val="24"/>
        </w:rPr>
        <w:t>mõiste</w:t>
      </w:r>
      <w:r w:rsidR="00F770ED">
        <w:rPr>
          <w:rFonts w:ascii="Times New Roman" w:hAnsi="Times New Roman"/>
          <w:sz w:val="24"/>
        </w:rPr>
        <w:t xml:space="preserve"> alla</w:t>
      </w:r>
      <w:r w:rsidR="008018AE">
        <w:rPr>
          <w:rFonts w:ascii="Times New Roman" w:hAnsi="Times New Roman"/>
          <w:sz w:val="24"/>
        </w:rPr>
        <w:t xml:space="preserve"> – see tähendab, et tegemist on nõuetele mitte vastava meditsiiniseadmega.</w:t>
      </w:r>
      <w:r w:rsidR="00F770ED">
        <w:rPr>
          <w:rFonts w:ascii="Times New Roman" w:hAnsi="Times New Roman"/>
          <w:sz w:val="24"/>
        </w:rPr>
        <w:t xml:space="preserve"> Selleks, et järelevalveasutus saaks </w:t>
      </w:r>
      <w:r w:rsidR="008018AE">
        <w:rPr>
          <w:rFonts w:ascii="Times New Roman" w:hAnsi="Times New Roman"/>
          <w:sz w:val="24"/>
        </w:rPr>
        <w:lastRenderedPageBreak/>
        <w:t>keelata sellise seadme turul kättesaadavaks tegemise</w:t>
      </w:r>
      <w:r w:rsidR="008E62D3">
        <w:rPr>
          <w:rFonts w:ascii="Times New Roman" w:hAnsi="Times New Roman"/>
          <w:sz w:val="24"/>
        </w:rPr>
        <w:t xml:space="preserve">, peab olema võimalik teha otsus toote õigusliku staatuse osas, mida ettevõtjal on omakorda </w:t>
      </w:r>
      <w:r w:rsidR="0025661F">
        <w:rPr>
          <w:rFonts w:ascii="Times New Roman" w:hAnsi="Times New Roman"/>
          <w:sz w:val="24"/>
        </w:rPr>
        <w:t>võimalus</w:t>
      </w:r>
      <w:r w:rsidR="008E62D3">
        <w:rPr>
          <w:rFonts w:ascii="Times New Roman" w:hAnsi="Times New Roman"/>
          <w:sz w:val="24"/>
        </w:rPr>
        <w:t xml:space="preserve"> vaidlustada. </w:t>
      </w:r>
    </w:p>
    <w:p w14:paraId="6D5A3BDC" w14:textId="77777777" w:rsidR="00EE3F91" w:rsidRDefault="00EE3F91">
      <w:pPr>
        <w:rPr>
          <w:rFonts w:ascii="Times New Roman" w:hAnsi="Times New Roman"/>
          <w:sz w:val="24"/>
        </w:rPr>
      </w:pPr>
    </w:p>
    <w:p w14:paraId="6756B2A1" w14:textId="60758A05" w:rsidR="00B03176" w:rsidRPr="00A50A89" w:rsidRDefault="00025B65" w:rsidP="004D53B5">
      <w:pPr>
        <w:rPr>
          <w:rFonts w:ascii="Times New Roman" w:hAnsi="Times New Roman"/>
          <w:sz w:val="24"/>
        </w:rPr>
      </w:pPr>
      <w:r>
        <w:rPr>
          <w:rFonts w:ascii="Times New Roman" w:hAnsi="Times New Roman"/>
          <w:sz w:val="24"/>
        </w:rPr>
        <w:t xml:space="preserve">Samuti on </w:t>
      </w:r>
      <w:r w:rsidR="00A17F00">
        <w:rPr>
          <w:rFonts w:ascii="Times New Roman" w:hAnsi="Times New Roman"/>
          <w:sz w:val="24"/>
        </w:rPr>
        <w:t xml:space="preserve">ilmnenud </w:t>
      </w:r>
      <w:r>
        <w:rPr>
          <w:rFonts w:ascii="Times New Roman" w:hAnsi="Times New Roman"/>
          <w:sz w:val="24"/>
        </w:rPr>
        <w:t xml:space="preserve">vastupidised olukorrad, kus tootjal on </w:t>
      </w:r>
      <w:r w:rsidR="00ED62E0">
        <w:rPr>
          <w:rFonts w:ascii="Times New Roman" w:hAnsi="Times New Roman"/>
          <w:sz w:val="24"/>
        </w:rPr>
        <w:t>soov lasta meditsiiniseadmena turule toodet, mis tegelikult ei kuulu vastavate regulatsioonide alla. Motivatsioon selleks võib olla</w:t>
      </w:r>
      <w:r w:rsidR="0037481F">
        <w:rPr>
          <w:rFonts w:ascii="Times New Roman" w:hAnsi="Times New Roman"/>
          <w:sz w:val="24"/>
        </w:rPr>
        <w:t xml:space="preserve"> </w:t>
      </w:r>
      <w:r w:rsidR="00E1584A">
        <w:rPr>
          <w:rFonts w:ascii="Times New Roman" w:hAnsi="Times New Roman"/>
          <w:sz w:val="24"/>
        </w:rPr>
        <w:t>meditsiiniseadmete ühine EL-i tur</w:t>
      </w:r>
      <w:r w:rsidR="002304EE">
        <w:rPr>
          <w:rFonts w:ascii="Times New Roman" w:hAnsi="Times New Roman"/>
          <w:sz w:val="24"/>
        </w:rPr>
        <w:t>g</w:t>
      </w:r>
      <w:r w:rsidR="0037481F">
        <w:rPr>
          <w:rFonts w:ascii="Times New Roman" w:hAnsi="Times New Roman"/>
          <w:sz w:val="24"/>
        </w:rPr>
        <w:t>, mis</w:t>
      </w:r>
      <w:r w:rsidR="002304EE">
        <w:rPr>
          <w:rFonts w:ascii="Times New Roman" w:hAnsi="Times New Roman"/>
          <w:sz w:val="24"/>
        </w:rPr>
        <w:t xml:space="preserve"> tähendab, et näiteks Eestis turule lastud meditsiiniseade on vabalt levitatav kõigis liikmesriikides. </w:t>
      </w:r>
      <w:r w:rsidR="0002675D">
        <w:rPr>
          <w:rFonts w:ascii="Times New Roman" w:hAnsi="Times New Roman"/>
          <w:sz w:val="24"/>
        </w:rPr>
        <w:t xml:space="preserve">Samuti tähendab paljudele osapooltele tootele meditsiiniseadmete nõuetega vastavuse </w:t>
      </w:r>
      <w:r w:rsidR="008A2EA4">
        <w:rPr>
          <w:rFonts w:ascii="Times New Roman" w:hAnsi="Times New Roman"/>
          <w:sz w:val="24"/>
        </w:rPr>
        <w:t xml:space="preserve">demonstreerimiseks paigaldatud CE-märgis kvaliteedi märki. </w:t>
      </w:r>
      <w:r w:rsidR="007D7CF7">
        <w:rPr>
          <w:rFonts w:ascii="Times New Roman" w:hAnsi="Times New Roman"/>
          <w:sz w:val="24"/>
        </w:rPr>
        <w:t>Ka siin peab pädeval asutusel olema võimalik, sh turule laskmisele eelnevalt, teha otsus toote meditsiiniseadmena määratlemise küsimuses, mida ettevõtjal</w:t>
      </w:r>
      <w:r w:rsidR="0092552A">
        <w:rPr>
          <w:rFonts w:ascii="Times New Roman" w:hAnsi="Times New Roman"/>
          <w:sz w:val="24"/>
        </w:rPr>
        <w:t xml:space="preserve"> oleks samuti</w:t>
      </w:r>
      <w:r w:rsidR="007D7CF7">
        <w:rPr>
          <w:rFonts w:ascii="Times New Roman" w:hAnsi="Times New Roman"/>
          <w:sz w:val="24"/>
        </w:rPr>
        <w:t xml:space="preserve"> võimalik vaidlustada.</w:t>
      </w:r>
    </w:p>
    <w:bookmarkEnd w:id="5"/>
    <w:p w14:paraId="2FE058BC" w14:textId="77777777" w:rsidR="009B4521" w:rsidRDefault="009B4521" w:rsidP="004D53B5">
      <w:pPr>
        <w:rPr>
          <w:rFonts w:ascii="Times New Roman" w:hAnsi="Times New Roman"/>
          <w:sz w:val="24"/>
        </w:rPr>
      </w:pPr>
    </w:p>
    <w:p w14:paraId="6C8ABDF5" w14:textId="5AD77DEA" w:rsidR="009B4521" w:rsidRPr="00A50A89" w:rsidRDefault="009B4521" w:rsidP="004D53B5">
      <w:pPr>
        <w:rPr>
          <w:rFonts w:ascii="Times New Roman" w:hAnsi="Times New Roman"/>
          <w:sz w:val="24"/>
        </w:rPr>
      </w:pPr>
      <w:r w:rsidRPr="006A1130">
        <w:rPr>
          <w:rFonts w:ascii="Times New Roman" w:hAnsi="Times New Roman"/>
          <w:sz w:val="24"/>
          <w:u w:val="single"/>
        </w:rPr>
        <w:t>Punktiga 3</w:t>
      </w:r>
      <w:r>
        <w:rPr>
          <w:rFonts w:ascii="Times New Roman" w:hAnsi="Times New Roman"/>
          <w:sz w:val="24"/>
        </w:rPr>
        <w:t xml:space="preserve"> </w:t>
      </w:r>
      <w:r w:rsidR="007F4B00">
        <w:rPr>
          <w:rFonts w:ascii="Times New Roman" w:hAnsi="Times New Roman"/>
          <w:sz w:val="24"/>
        </w:rPr>
        <w:t xml:space="preserve">muudetakse </w:t>
      </w:r>
      <w:r>
        <w:rPr>
          <w:rFonts w:ascii="Times New Roman" w:hAnsi="Times New Roman"/>
          <w:sz w:val="24"/>
        </w:rPr>
        <w:t>§-i 15</w:t>
      </w:r>
      <w:r w:rsidRPr="00140821">
        <w:rPr>
          <w:rFonts w:ascii="Times New Roman" w:hAnsi="Times New Roman"/>
          <w:sz w:val="24"/>
          <w:vertAlign w:val="superscript"/>
        </w:rPr>
        <w:t>1</w:t>
      </w:r>
      <w:r>
        <w:rPr>
          <w:rFonts w:ascii="Times New Roman" w:hAnsi="Times New Roman"/>
          <w:sz w:val="24"/>
        </w:rPr>
        <w:t xml:space="preserve"> lõige</w:t>
      </w:r>
      <w:r w:rsidR="007F4B00">
        <w:rPr>
          <w:rFonts w:ascii="Times New Roman" w:hAnsi="Times New Roman"/>
          <w:sz w:val="24"/>
        </w:rPr>
        <w:t>t</w:t>
      </w:r>
      <w:r>
        <w:rPr>
          <w:rFonts w:ascii="Times New Roman" w:hAnsi="Times New Roman"/>
          <w:sz w:val="24"/>
        </w:rPr>
        <w:t xml:space="preserve"> </w:t>
      </w:r>
      <w:r w:rsidR="007F4B00" w:rsidRPr="5E2FD840">
        <w:rPr>
          <w:rFonts w:ascii="Times New Roman" w:hAnsi="Times New Roman"/>
          <w:sz w:val="24"/>
        </w:rPr>
        <w:t>1</w:t>
      </w:r>
      <w:r w:rsidR="002C7F41" w:rsidRPr="5E2FD840">
        <w:rPr>
          <w:rFonts w:ascii="Times New Roman" w:hAnsi="Times New Roman"/>
          <w:sz w:val="24"/>
        </w:rPr>
        <w:t xml:space="preserve">. </w:t>
      </w:r>
      <w:r w:rsidR="002C7F41" w:rsidRPr="008C0499">
        <w:rPr>
          <w:rFonts w:ascii="Times New Roman" w:hAnsi="Times New Roman"/>
          <w:sz w:val="24"/>
        </w:rPr>
        <w:t>Muudatusega üh</w:t>
      </w:r>
      <w:r w:rsidR="008D3516" w:rsidRPr="008C0499">
        <w:rPr>
          <w:rFonts w:ascii="Times New Roman" w:hAnsi="Times New Roman"/>
          <w:sz w:val="24"/>
        </w:rPr>
        <w:t>tlustatakse</w:t>
      </w:r>
      <w:r w:rsidR="002C7F41" w:rsidRPr="008C0499">
        <w:rPr>
          <w:rFonts w:ascii="Times New Roman" w:hAnsi="Times New Roman"/>
          <w:sz w:val="24"/>
        </w:rPr>
        <w:t xml:space="preserve"> kehtiva redaktsiooni lõigete</w:t>
      </w:r>
      <w:r w:rsidR="00092E9D" w:rsidRPr="008C0499">
        <w:rPr>
          <w:rFonts w:ascii="Times New Roman" w:hAnsi="Times New Roman"/>
          <w:sz w:val="24"/>
        </w:rPr>
        <w:t>s 1 ja</w:t>
      </w:r>
      <w:r w:rsidRPr="008C0499">
        <w:rPr>
          <w:rFonts w:ascii="Times New Roman" w:hAnsi="Times New Roman"/>
          <w:sz w:val="24"/>
        </w:rPr>
        <w:t xml:space="preserve"> 2 </w:t>
      </w:r>
      <w:r w:rsidR="00092E9D" w:rsidRPr="008C0499">
        <w:rPr>
          <w:rFonts w:ascii="Times New Roman" w:hAnsi="Times New Roman"/>
          <w:sz w:val="24"/>
        </w:rPr>
        <w:t>sätestatud tasulised teen</w:t>
      </w:r>
      <w:r w:rsidR="008D3516" w:rsidRPr="008C0499">
        <w:rPr>
          <w:rFonts w:ascii="Times New Roman" w:hAnsi="Times New Roman"/>
          <w:sz w:val="24"/>
        </w:rPr>
        <w:t>used</w:t>
      </w:r>
      <w:r w:rsidRPr="008C0499">
        <w:rPr>
          <w:rFonts w:ascii="Times New Roman" w:hAnsi="Times New Roman"/>
          <w:sz w:val="24"/>
        </w:rPr>
        <w:t xml:space="preserve">, sest ei ole tarvis enam eristada </w:t>
      </w:r>
      <w:r w:rsidR="00E6396D" w:rsidRPr="008C0499">
        <w:rPr>
          <w:rFonts w:ascii="Times New Roman" w:hAnsi="Times New Roman"/>
          <w:sz w:val="24"/>
        </w:rPr>
        <w:t>Terviseameti ja Ravimiameti</w:t>
      </w:r>
      <w:r w:rsidRPr="008C0499" w:rsidDel="00E6396D">
        <w:rPr>
          <w:rFonts w:ascii="Times New Roman" w:hAnsi="Times New Roman"/>
          <w:sz w:val="24"/>
        </w:rPr>
        <w:t xml:space="preserve"> </w:t>
      </w:r>
      <w:r w:rsidR="00140821" w:rsidRPr="008C0499">
        <w:rPr>
          <w:rFonts w:ascii="Times New Roman" w:hAnsi="Times New Roman"/>
          <w:sz w:val="24"/>
        </w:rPr>
        <w:t>tasulisi teenuseid</w:t>
      </w:r>
      <w:r w:rsidR="00E6396D" w:rsidRPr="008C0499">
        <w:rPr>
          <w:rFonts w:ascii="Times New Roman" w:hAnsi="Times New Roman"/>
          <w:sz w:val="24"/>
        </w:rPr>
        <w:t xml:space="preserve"> meditsiiniseadme</w:t>
      </w:r>
      <w:r w:rsidR="00E6396D">
        <w:rPr>
          <w:rFonts w:ascii="Times New Roman" w:hAnsi="Times New Roman"/>
          <w:sz w:val="24"/>
        </w:rPr>
        <w:t xml:space="preserve"> kvaliteedi- ja ohutusnõuete tagamisel</w:t>
      </w:r>
      <w:r w:rsidR="00140821">
        <w:rPr>
          <w:rFonts w:ascii="Times New Roman" w:hAnsi="Times New Roman"/>
          <w:sz w:val="24"/>
        </w:rPr>
        <w:t>. Edaspidi on vaid üks asutus, kes meditsiiniseadmete vallas tasu küsida tohib</w:t>
      </w:r>
      <w:r w:rsidR="00E6396D">
        <w:rPr>
          <w:rFonts w:ascii="Times New Roman" w:hAnsi="Times New Roman"/>
          <w:sz w:val="24"/>
        </w:rPr>
        <w:t xml:space="preserve"> </w:t>
      </w:r>
      <w:r w:rsidR="003514E0">
        <w:rPr>
          <w:rFonts w:ascii="Times New Roman" w:hAnsi="Times New Roman"/>
          <w:sz w:val="24"/>
        </w:rPr>
        <w:t>–</w:t>
      </w:r>
      <w:r w:rsidR="00E6396D">
        <w:rPr>
          <w:rFonts w:ascii="Times New Roman" w:hAnsi="Times New Roman"/>
          <w:sz w:val="24"/>
        </w:rPr>
        <w:t xml:space="preserve"> Ravimiamet</w:t>
      </w:r>
      <w:r w:rsidR="00140821">
        <w:rPr>
          <w:rFonts w:ascii="Times New Roman" w:hAnsi="Times New Roman"/>
          <w:sz w:val="24"/>
        </w:rPr>
        <w:t xml:space="preserve">. </w:t>
      </w:r>
    </w:p>
    <w:p w14:paraId="4EEAB7B2" w14:textId="77777777" w:rsidR="00140821" w:rsidRDefault="00140821" w:rsidP="004D53B5">
      <w:pPr>
        <w:rPr>
          <w:rFonts w:ascii="Times New Roman" w:hAnsi="Times New Roman"/>
          <w:sz w:val="24"/>
        </w:rPr>
      </w:pPr>
    </w:p>
    <w:p w14:paraId="2F500BCE" w14:textId="73768640" w:rsidR="00AD6504" w:rsidRDefault="00140821" w:rsidP="00AD6504">
      <w:pPr>
        <w:rPr>
          <w:rFonts w:ascii="Times New Roman" w:hAnsi="Times New Roman"/>
          <w:sz w:val="24"/>
        </w:rPr>
      </w:pPr>
      <w:r w:rsidRPr="006A1130">
        <w:rPr>
          <w:rFonts w:ascii="Times New Roman" w:hAnsi="Times New Roman"/>
          <w:sz w:val="24"/>
          <w:u w:val="single"/>
        </w:rPr>
        <w:t>Punktiga 4</w:t>
      </w:r>
      <w:r w:rsidRPr="5E2FD840">
        <w:rPr>
          <w:rFonts w:ascii="Times New Roman" w:hAnsi="Times New Roman"/>
          <w:sz w:val="24"/>
        </w:rPr>
        <w:t xml:space="preserve"> </w:t>
      </w:r>
      <w:r w:rsidR="00CD1247" w:rsidRPr="5E2FD840">
        <w:rPr>
          <w:rFonts w:ascii="Times New Roman" w:hAnsi="Times New Roman"/>
          <w:sz w:val="24"/>
        </w:rPr>
        <w:t>tunnistatakse §-i 15</w:t>
      </w:r>
      <w:r w:rsidR="00CD1247" w:rsidRPr="5E2FD840">
        <w:rPr>
          <w:rFonts w:ascii="Times New Roman" w:hAnsi="Times New Roman"/>
          <w:sz w:val="24"/>
          <w:vertAlign w:val="superscript"/>
        </w:rPr>
        <w:t>1</w:t>
      </w:r>
      <w:r w:rsidR="00CD1247" w:rsidRPr="5E2FD840">
        <w:rPr>
          <w:rFonts w:ascii="Times New Roman" w:hAnsi="Times New Roman"/>
          <w:sz w:val="24"/>
        </w:rPr>
        <w:t xml:space="preserve"> lõige 2</w:t>
      </w:r>
      <w:r w:rsidR="00AD6504">
        <w:rPr>
          <w:rFonts w:ascii="Times New Roman" w:hAnsi="Times New Roman"/>
          <w:sz w:val="24"/>
        </w:rPr>
        <w:t xml:space="preserve"> kehtetuks, kuna selles sisalduv tasuline teenus viidi § 15</w:t>
      </w:r>
      <w:r w:rsidR="00AD6504" w:rsidRPr="00AD6504">
        <w:rPr>
          <w:rFonts w:ascii="Times New Roman" w:hAnsi="Times New Roman"/>
          <w:sz w:val="24"/>
          <w:vertAlign w:val="superscript"/>
        </w:rPr>
        <w:t>1</w:t>
      </w:r>
      <w:r w:rsidR="00AD6504">
        <w:rPr>
          <w:rFonts w:ascii="Times New Roman" w:hAnsi="Times New Roman"/>
          <w:sz w:val="24"/>
        </w:rPr>
        <w:t xml:space="preserve"> lõikesse 1. </w:t>
      </w:r>
    </w:p>
    <w:p w14:paraId="7E33EADD" w14:textId="77777777" w:rsidR="007F4B00" w:rsidRDefault="007F4B00" w:rsidP="006A1130">
      <w:pPr>
        <w:pStyle w:val="Normaallaadveeb"/>
        <w:spacing w:before="0" w:after="0" w:afterAutospacing="0"/>
        <w:jc w:val="both"/>
      </w:pPr>
    </w:p>
    <w:p w14:paraId="1D601393" w14:textId="58549DF9" w:rsidR="00140821" w:rsidRPr="00A50A89" w:rsidRDefault="00140821" w:rsidP="004D53B5">
      <w:pPr>
        <w:rPr>
          <w:rFonts w:ascii="Times New Roman" w:hAnsi="Times New Roman"/>
          <w:sz w:val="24"/>
        </w:rPr>
      </w:pPr>
      <w:r w:rsidRPr="006A1130">
        <w:rPr>
          <w:rFonts w:ascii="Times New Roman" w:hAnsi="Times New Roman"/>
          <w:sz w:val="24"/>
          <w:u w:val="single"/>
        </w:rPr>
        <w:t xml:space="preserve">Punktiga </w:t>
      </w:r>
      <w:r w:rsidR="001F5BA3" w:rsidRPr="006A1130">
        <w:rPr>
          <w:rFonts w:ascii="Times New Roman" w:hAnsi="Times New Roman"/>
          <w:sz w:val="24"/>
          <w:u w:val="single"/>
        </w:rPr>
        <w:t>5</w:t>
      </w:r>
      <w:r>
        <w:rPr>
          <w:rFonts w:ascii="Times New Roman" w:hAnsi="Times New Roman"/>
          <w:sz w:val="24"/>
        </w:rPr>
        <w:t xml:space="preserve"> </w:t>
      </w:r>
      <w:r w:rsidR="00046BAB">
        <w:rPr>
          <w:rFonts w:ascii="Times New Roman" w:hAnsi="Times New Roman"/>
          <w:sz w:val="24"/>
        </w:rPr>
        <w:t>sõnastatakse § 15</w:t>
      </w:r>
      <w:r w:rsidR="00046BAB" w:rsidRPr="00F413AB">
        <w:rPr>
          <w:rFonts w:ascii="Times New Roman" w:hAnsi="Times New Roman"/>
          <w:sz w:val="24"/>
          <w:vertAlign w:val="superscript"/>
        </w:rPr>
        <w:t>1</w:t>
      </w:r>
      <w:r w:rsidR="00046BAB">
        <w:rPr>
          <w:rFonts w:ascii="Times New Roman" w:hAnsi="Times New Roman"/>
          <w:sz w:val="24"/>
        </w:rPr>
        <w:t xml:space="preserve"> lõiked 3 ja 4 ümber. </w:t>
      </w:r>
      <w:r w:rsidR="00F413AB">
        <w:rPr>
          <w:rFonts w:ascii="Times New Roman" w:hAnsi="Times New Roman"/>
          <w:sz w:val="24"/>
        </w:rPr>
        <w:t>S</w:t>
      </w:r>
      <w:r w:rsidR="00046BAB">
        <w:rPr>
          <w:rFonts w:ascii="Times New Roman" w:hAnsi="Times New Roman"/>
          <w:sz w:val="24"/>
        </w:rPr>
        <w:t xml:space="preserve">eaduse alusel saab vaid üks asutus edaspidi </w:t>
      </w:r>
      <w:r w:rsidR="00824958">
        <w:rPr>
          <w:rFonts w:ascii="Times New Roman" w:hAnsi="Times New Roman"/>
          <w:sz w:val="24"/>
        </w:rPr>
        <w:t xml:space="preserve">meditsiiniseadmete </w:t>
      </w:r>
      <w:r w:rsidR="00355131">
        <w:rPr>
          <w:rFonts w:ascii="Times New Roman" w:hAnsi="Times New Roman"/>
          <w:sz w:val="24"/>
        </w:rPr>
        <w:t xml:space="preserve">kvaliteedi- ja ohutusega seotud </w:t>
      </w:r>
      <w:r w:rsidR="00046BAB">
        <w:rPr>
          <w:rFonts w:ascii="Times New Roman" w:hAnsi="Times New Roman"/>
          <w:sz w:val="24"/>
        </w:rPr>
        <w:t>tasuliste teenuste eest tasu küsida, seega ei saa enam Tervise</w:t>
      </w:r>
      <w:r w:rsidR="00F07A38">
        <w:rPr>
          <w:rFonts w:ascii="Times New Roman" w:hAnsi="Times New Roman"/>
          <w:sz w:val="24"/>
        </w:rPr>
        <w:t xml:space="preserve">amet tasu küsida. </w:t>
      </w:r>
      <w:r w:rsidR="00F413AB">
        <w:rPr>
          <w:rFonts w:ascii="Times New Roman" w:hAnsi="Times New Roman"/>
          <w:sz w:val="24"/>
        </w:rPr>
        <w:t>Tasumäärad saab määrusega kehtestada</w:t>
      </w:r>
      <w:r w:rsidR="00F413AB" w:rsidDel="00602B43">
        <w:rPr>
          <w:rFonts w:ascii="Times New Roman" w:hAnsi="Times New Roman"/>
          <w:sz w:val="24"/>
        </w:rPr>
        <w:t xml:space="preserve"> </w:t>
      </w:r>
      <w:r w:rsidR="00F413AB">
        <w:rPr>
          <w:rFonts w:ascii="Times New Roman" w:hAnsi="Times New Roman"/>
          <w:sz w:val="24"/>
        </w:rPr>
        <w:t>seega vaid ühele asutusele – Ravimiametile</w:t>
      </w:r>
      <w:r w:rsidR="00355131">
        <w:rPr>
          <w:rFonts w:ascii="Times New Roman" w:hAnsi="Times New Roman"/>
          <w:sz w:val="24"/>
        </w:rPr>
        <w:t>, kes edaspidi hakkab neid tasulisi teenuseid osutama</w:t>
      </w:r>
      <w:r w:rsidR="00F413AB">
        <w:rPr>
          <w:rFonts w:ascii="Times New Roman" w:hAnsi="Times New Roman"/>
          <w:sz w:val="24"/>
        </w:rPr>
        <w:t xml:space="preserve">. </w:t>
      </w:r>
      <w:r w:rsidR="006E7F64">
        <w:rPr>
          <w:rFonts w:ascii="Times New Roman" w:hAnsi="Times New Roman"/>
          <w:sz w:val="24"/>
        </w:rPr>
        <w:t xml:space="preserve">Tasu maksimaalne suurus jääb samaks kui kehtivas seaduses – 20 000 eurot. </w:t>
      </w:r>
      <w:r w:rsidR="000B38B1">
        <w:rPr>
          <w:rFonts w:ascii="Times New Roman" w:hAnsi="Times New Roman"/>
          <w:sz w:val="24"/>
        </w:rPr>
        <w:t>Seni on Terviseamet saanud tasuliste teenuste eest mõned tuhanded euro</w:t>
      </w:r>
      <w:r w:rsidR="00083BC4">
        <w:rPr>
          <w:rFonts w:ascii="Times New Roman" w:hAnsi="Times New Roman"/>
          <w:sz w:val="24"/>
        </w:rPr>
        <w:t>d seoses meditsiiniseadmete uuringute taotlustega</w:t>
      </w:r>
      <w:r w:rsidR="00D43D34">
        <w:rPr>
          <w:rFonts w:ascii="Times New Roman" w:hAnsi="Times New Roman"/>
          <w:sz w:val="24"/>
        </w:rPr>
        <w:t>.</w:t>
      </w:r>
    </w:p>
    <w:p w14:paraId="494D136C" w14:textId="77777777" w:rsidR="00CE74AA" w:rsidRDefault="00CE74AA" w:rsidP="004D53B5">
      <w:pPr>
        <w:rPr>
          <w:rFonts w:ascii="Times New Roman" w:hAnsi="Times New Roman"/>
          <w:sz w:val="24"/>
        </w:rPr>
      </w:pPr>
    </w:p>
    <w:p w14:paraId="1179D252" w14:textId="47139F5D" w:rsidR="00174129" w:rsidRPr="003F1028" w:rsidRDefault="00CE74AA" w:rsidP="00EA6664">
      <w:pPr>
        <w:rPr>
          <w:rFonts w:ascii="Times New Roman" w:hAnsi="Times New Roman"/>
          <w:sz w:val="24"/>
        </w:rPr>
      </w:pPr>
      <w:r w:rsidRPr="002313F4">
        <w:rPr>
          <w:rFonts w:ascii="Times New Roman" w:hAnsi="Times New Roman"/>
          <w:sz w:val="24"/>
          <w:u w:val="single"/>
        </w:rPr>
        <w:t xml:space="preserve">Punktiga </w:t>
      </w:r>
      <w:r w:rsidR="001F5BA3" w:rsidRPr="002313F4">
        <w:rPr>
          <w:rFonts w:ascii="Times New Roman" w:hAnsi="Times New Roman"/>
          <w:sz w:val="24"/>
          <w:u w:val="single"/>
        </w:rPr>
        <w:t>6</w:t>
      </w:r>
      <w:r w:rsidRPr="002313F4">
        <w:rPr>
          <w:rFonts w:ascii="Times New Roman" w:hAnsi="Times New Roman"/>
          <w:sz w:val="24"/>
        </w:rPr>
        <w:t xml:space="preserve"> jäetakse § 21</w:t>
      </w:r>
      <w:r w:rsidRPr="002313F4">
        <w:rPr>
          <w:rFonts w:ascii="Times New Roman" w:hAnsi="Times New Roman"/>
          <w:sz w:val="24"/>
          <w:vertAlign w:val="superscript"/>
        </w:rPr>
        <w:t>3</w:t>
      </w:r>
      <w:r w:rsidRPr="002313F4">
        <w:rPr>
          <w:rFonts w:ascii="Times New Roman" w:hAnsi="Times New Roman"/>
          <w:sz w:val="24"/>
        </w:rPr>
        <w:t xml:space="preserve"> lõikes</w:t>
      </w:r>
      <w:r w:rsidR="00F03702" w:rsidRPr="002313F4">
        <w:rPr>
          <w:rFonts w:ascii="Times New Roman" w:hAnsi="Times New Roman"/>
          <w:sz w:val="24"/>
        </w:rPr>
        <w:t>t</w:t>
      </w:r>
      <w:r w:rsidRPr="002313F4">
        <w:rPr>
          <w:rFonts w:ascii="Times New Roman" w:hAnsi="Times New Roman"/>
          <w:sz w:val="24"/>
        </w:rPr>
        <w:t xml:space="preserve"> 3 välja viide standardile. </w:t>
      </w:r>
      <w:r w:rsidR="00F03702" w:rsidRPr="002313F4">
        <w:rPr>
          <w:rFonts w:ascii="Times New Roman" w:hAnsi="Times New Roman"/>
          <w:sz w:val="24"/>
        </w:rPr>
        <w:t>Muudatus on ajendatud Majandus- ja Kommunikatsiooniministeeriumilt laekunud tähelepanekust VTK-</w:t>
      </w:r>
      <w:proofErr w:type="spellStart"/>
      <w:r w:rsidR="00F03702" w:rsidRPr="002313F4">
        <w:rPr>
          <w:rFonts w:ascii="Times New Roman" w:hAnsi="Times New Roman"/>
          <w:sz w:val="24"/>
        </w:rPr>
        <w:t>le</w:t>
      </w:r>
      <w:proofErr w:type="spellEnd"/>
      <w:r w:rsidR="00EA39FE" w:rsidRPr="002313F4">
        <w:rPr>
          <w:rFonts w:ascii="Times New Roman" w:hAnsi="Times New Roman"/>
          <w:sz w:val="24"/>
        </w:rPr>
        <w:t>, millega juhiti</w:t>
      </w:r>
      <w:r w:rsidR="00EA6664" w:rsidRPr="002313F4">
        <w:rPr>
          <w:rFonts w:ascii="Times New Roman" w:hAnsi="Times New Roman"/>
          <w:sz w:val="24"/>
        </w:rPr>
        <w:t xml:space="preserve"> tähelepanu</w:t>
      </w:r>
      <w:r w:rsidR="00EA39FE" w:rsidRPr="002313F4">
        <w:rPr>
          <w:rFonts w:ascii="Times New Roman" w:hAnsi="Times New Roman"/>
          <w:sz w:val="24"/>
        </w:rPr>
        <w:t xml:space="preserve"> asjaolule</w:t>
      </w:r>
      <w:r w:rsidR="00EA6664" w:rsidRPr="002313F4">
        <w:rPr>
          <w:rFonts w:ascii="Times New Roman" w:hAnsi="Times New Roman"/>
          <w:sz w:val="24"/>
        </w:rPr>
        <w:t>, et toote nõuetele</w:t>
      </w:r>
      <w:r w:rsidR="0080357E" w:rsidRPr="002313F4">
        <w:rPr>
          <w:rFonts w:ascii="Times New Roman" w:hAnsi="Times New Roman"/>
          <w:sz w:val="24"/>
        </w:rPr>
        <w:t xml:space="preserve"> </w:t>
      </w:r>
      <w:r w:rsidR="00EA6664" w:rsidRPr="002313F4">
        <w:rPr>
          <w:rFonts w:ascii="Times New Roman" w:hAnsi="Times New Roman"/>
          <w:sz w:val="24"/>
        </w:rPr>
        <w:t>vastavuse seaduse § 42 l</w:t>
      </w:r>
      <w:r w:rsidR="0080357E" w:rsidRPr="002313F4">
        <w:rPr>
          <w:rFonts w:ascii="Times New Roman" w:hAnsi="Times New Roman"/>
          <w:sz w:val="24"/>
        </w:rPr>
        <w:t xml:space="preserve">õike </w:t>
      </w:r>
      <w:r w:rsidR="00EA6664" w:rsidRPr="002313F4">
        <w:rPr>
          <w:rFonts w:ascii="Times New Roman" w:hAnsi="Times New Roman"/>
          <w:sz w:val="24"/>
        </w:rPr>
        <w:t>6 kohaselt on</w:t>
      </w:r>
      <w:r w:rsidR="0080357E" w:rsidRPr="002313F4">
        <w:rPr>
          <w:rFonts w:ascii="Times New Roman" w:hAnsi="Times New Roman"/>
          <w:sz w:val="24"/>
        </w:rPr>
        <w:t xml:space="preserve"> </w:t>
      </w:r>
      <w:r w:rsidR="00EA6664" w:rsidRPr="002313F4">
        <w:rPr>
          <w:rFonts w:ascii="Times New Roman" w:hAnsi="Times New Roman"/>
          <w:sz w:val="24"/>
        </w:rPr>
        <w:t>tehnilises normis lubatud standardile</w:t>
      </w:r>
      <w:r w:rsidR="0080357E" w:rsidRPr="002313F4">
        <w:rPr>
          <w:rFonts w:ascii="Times New Roman" w:hAnsi="Times New Roman"/>
          <w:sz w:val="24"/>
        </w:rPr>
        <w:t xml:space="preserve"> </w:t>
      </w:r>
      <w:r w:rsidR="00EA6664" w:rsidRPr="002313F4">
        <w:rPr>
          <w:rFonts w:ascii="Times New Roman" w:hAnsi="Times New Roman"/>
          <w:sz w:val="24"/>
        </w:rPr>
        <w:t>kohustuslikku viidet sätestada üksnes Eestile</w:t>
      </w:r>
      <w:r w:rsidR="0080357E" w:rsidRPr="002313F4">
        <w:rPr>
          <w:rFonts w:ascii="Times New Roman" w:hAnsi="Times New Roman"/>
          <w:sz w:val="24"/>
        </w:rPr>
        <w:t xml:space="preserve"> </w:t>
      </w:r>
      <w:r w:rsidR="00EA6664" w:rsidRPr="002313F4">
        <w:rPr>
          <w:rFonts w:ascii="Times New Roman" w:hAnsi="Times New Roman"/>
          <w:sz w:val="24"/>
        </w:rPr>
        <w:t>rahvusvahelisest õigusest või Euroopa Liidu</w:t>
      </w:r>
      <w:r w:rsidR="0080357E" w:rsidRPr="002313F4">
        <w:rPr>
          <w:rFonts w:ascii="Times New Roman" w:hAnsi="Times New Roman"/>
          <w:sz w:val="24"/>
        </w:rPr>
        <w:t xml:space="preserve"> </w:t>
      </w:r>
      <w:r w:rsidR="00EA6664" w:rsidRPr="002313F4">
        <w:rPr>
          <w:rFonts w:ascii="Times New Roman" w:hAnsi="Times New Roman"/>
          <w:sz w:val="24"/>
        </w:rPr>
        <w:t>õigusaktist tulenevate kohustuste täitmisel,</w:t>
      </w:r>
      <w:r w:rsidR="0080357E" w:rsidRPr="002313F4">
        <w:rPr>
          <w:rFonts w:ascii="Times New Roman" w:hAnsi="Times New Roman"/>
          <w:sz w:val="24"/>
        </w:rPr>
        <w:t xml:space="preserve"> </w:t>
      </w:r>
      <w:r w:rsidR="00EA6664" w:rsidRPr="002313F4">
        <w:rPr>
          <w:rFonts w:ascii="Times New Roman" w:hAnsi="Times New Roman"/>
          <w:sz w:val="24"/>
        </w:rPr>
        <w:t>kui see on ainus võimalus täita õigusaktist</w:t>
      </w:r>
      <w:r w:rsidR="0080357E" w:rsidRPr="002313F4">
        <w:rPr>
          <w:rFonts w:ascii="Times New Roman" w:hAnsi="Times New Roman"/>
          <w:sz w:val="24"/>
        </w:rPr>
        <w:t xml:space="preserve"> </w:t>
      </w:r>
      <w:r w:rsidR="00EA6664" w:rsidRPr="002313F4">
        <w:rPr>
          <w:rFonts w:ascii="Times New Roman" w:hAnsi="Times New Roman"/>
          <w:sz w:val="24"/>
        </w:rPr>
        <w:t>tulenevaid nõudeid. Rahvusvahelisest meditsiiniseadme kliinilise uuringu hea tava standardist juhindumi</w:t>
      </w:r>
      <w:r w:rsidR="00375E60" w:rsidRPr="00B407D4">
        <w:rPr>
          <w:rFonts w:ascii="Times New Roman" w:hAnsi="Times New Roman"/>
          <w:sz w:val="24"/>
        </w:rPr>
        <w:t xml:space="preserve">st </w:t>
      </w:r>
      <w:r w:rsidR="003F07B7" w:rsidRPr="003F1028">
        <w:rPr>
          <w:rFonts w:ascii="Times New Roman" w:hAnsi="Times New Roman"/>
          <w:color w:val="000000"/>
          <w:sz w:val="24"/>
        </w:rPr>
        <w:t>on soovituslik kasutada uuringu kavandamise ja läbiviimise protsessis</w:t>
      </w:r>
      <w:r w:rsidR="00C70000" w:rsidRPr="003F1028">
        <w:rPr>
          <w:rFonts w:ascii="Times New Roman" w:hAnsi="Times New Roman"/>
          <w:color w:val="000000"/>
          <w:sz w:val="24"/>
        </w:rPr>
        <w:t xml:space="preserve">. </w:t>
      </w:r>
      <w:r w:rsidR="00B407D4" w:rsidRPr="003F1028">
        <w:rPr>
          <w:rFonts w:ascii="Times New Roman" w:hAnsi="Times New Roman"/>
          <w:sz w:val="24"/>
        </w:rPr>
        <w:t xml:space="preserve">Meditsiiniseadme uuringuid reguleerivad õigusnormid peaksid olema kooskõlas selles valdkonnas väljakujunenud rahvusvaheliste suunistega, et lihtsustada liidus tehtud kliiniliste uuringute tulemuste dokumentatsioonina aktsepteerimist väljaspool liitu ning lihtsustada väljaspool liitu rahvusvaheliste suuniste kohaselt tehtud kliiniliste uuringute aktsepteerimist liidus. </w:t>
      </w:r>
      <w:r w:rsidR="00174129" w:rsidRPr="003F1028">
        <w:rPr>
          <w:rFonts w:ascii="Times New Roman" w:hAnsi="Times New Roman"/>
          <w:sz w:val="24"/>
        </w:rPr>
        <w:t>Meditsiiniseadmete uuringute</w:t>
      </w:r>
      <w:r w:rsidR="00FD1329" w:rsidRPr="003F1028">
        <w:rPr>
          <w:rFonts w:ascii="Times New Roman" w:hAnsi="Times New Roman"/>
          <w:sz w:val="24"/>
        </w:rPr>
        <w:t xml:space="preserve"> hea tava standardid on</w:t>
      </w:r>
      <w:r w:rsidR="002313F4" w:rsidRPr="003F1028">
        <w:rPr>
          <w:rFonts w:ascii="Times New Roman" w:hAnsi="Times New Roman"/>
          <w:sz w:val="24"/>
        </w:rPr>
        <w:t>:</w:t>
      </w:r>
      <w:r w:rsidR="00FD1329" w:rsidRPr="003F1028">
        <w:rPr>
          <w:rFonts w:ascii="Times New Roman" w:hAnsi="Times New Roman"/>
          <w:sz w:val="24"/>
        </w:rPr>
        <w:t xml:space="preserve"> ISO 20916:2024 </w:t>
      </w:r>
      <w:r w:rsidR="003F7836" w:rsidRPr="003F1028">
        <w:rPr>
          <w:rFonts w:ascii="Times New Roman" w:hAnsi="Times New Roman"/>
          <w:sz w:val="24"/>
        </w:rPr>
        <w:t xml:space="preserve">In </w:t>
      </w:r>
      <w:proofErr w:type="spellStart"/>
      <w:r w:rsidR="003F7836" w:rsidRPr="003F1028">
        <w:rPr>
          <w:rFonts w:ascii="Times New Roman" w:hAnsi="Times New Roman"/>
          <w:sz w:val="24"/>
        </w:rPr>
        <w:t>vitro</w:t>
      </w:r>
      <w:proofErr w:type="spellEnd"/>
      <w:r w:rsidR="003F7836" w:rsidRPr="003F1028">
        <w:rPr>
          <w:rFonts w:ascii="Times New Roman" w:hAnsi="Times New Roman"/>
          <w:sz w:val="24"/>
        </w:rPr>
        <w:t xml:space="preserve"> diagnostikameditsiiniseadmed. </w:t>
      </w:r>
      <w:proofErr w:type="spellStart"/>
      <w:r w:rsidR="003F7836" w:rsidRPr="003F1028">
        <w:rPr>
          <w:rFonts w:ascii="Times New Roman" w:hAnsi="Times New Roman"/>
          <w:sz w:val="24"/>
        </w:rPr>
        <w:t>Inimproovidega</w:t>
      </w:r>
      <w:proofErr w:type="spellEnd"/>
      <w:r w:rsidR="003F7836" w:rsidRPr="003F1028">
        <w:rPr>
          <w:rFonts w:ascii="Times New Roman" w:hAnsi="Times New Roman"/>
          <w:sz w:val="24"/>
        </w:rPr>
        <w:t xml:space="preserve"> läbiviidavad kliinilised toimivusuuringud. Head uuringutavad</w:t>
      </w:r>
      <w:r w:rsidR="002313F4" w:rsidRPr="003F1028">
        <w:rPr>
          <w:rFonts w:ascii="Times New Roman" w:hAnsi="Times New Roman"/>
          <w:sz w:val="24"/>
        </w:rPr>
        <w:t xml:space="preserve"> ja</w:t>
      </w:r>
      <w:r w:rsidR="003F7836" w:rsidRPr="003F1028">
        <w:rPr>
          <w:rFonts w:ascii="Times New Roman" w:hAnsi="Times New Roman"/>
          <w:sz w:val="24"/>
        </w:rPr>
        <w:t xml:space="preserve"> </w:t>
      </w:r>
      <w:r w:rsidR="00D17190" w:rsidRPr="003F1028">
        <w:rPr>
          <w:rFonts w:ascii="Times New Roman" w:hAnsi="Times New Roman"/>
          <w:sz w:val="24"/>
        </w:rPr>
        <w:t>ISO 14155:2020</w:t>
      </w:r>
      <w:r w:rsidR="002313F4" w:rsidRPr="003F1028">
        <w:rPr>
          <w:rFonts w:ascii="Times New Roman" w:hAnsi="Times New Roman"/>
          <w:sz w:val="24"/>
        </w:rPr>
        <w:t xml:space="preserve"> Meditsiiniseadme kliiniline uuring inimesel. Hea kliiniline tava</w:t>
      </w:r>
      <w:r w:rsidR="00174129" w:rsidRPr="003F1028">
        <w:rPr>
          <w:rFonts w:ascii="Times New Roman" w:hAnsi="Times New Roman"/>
          <w:sz w:val="24"/>
        </w:rPr>
        <w:t>.</w:t>
      </w:r>
    </w:p>
    <w:p w14:paraId="12A86984" w14:textId="77777777" w:rsidR="00B54208" w:rsidRDefault="00B54208" w:rsidP="00EA6664">
      <w:pPr>
        <w:rPr>
          <w:rFonts w:ascii="Times New Roman" w:hAnsi="Times New Roman"/>
          <w:sz w:val="24"/>
          <w:u w:val="single"/>
        </w:rPr>
      </w:pPr>
    </w:p>
    <w:p w14:paraId="6AC8F775" w14:textId="63BE8CB8" w:rsidR="00B54208" w:rsidRPr="00A50A89" w:rsidRDefault="00B54208" w:rsidP="00EA6664">
      <w:pPr>
        <w:rPr>
          <w:rFonts w:ascii="Times New Roman" w:hAnsi="Times New Roman"/>
          <w:sz w:val="24"/>
        </w:rPr>
      </w:pPr>
      <w:r w:rsidRPr="009725B7">
        <w:rPr>
          <w:rFonts w:ascii="Times New Roman" w:hAnsi="Times New Roman"/>
          <w:sz w:val="24"/>
          <w:u w:val="single"/>
        </w:rPr>
        <w:t>Punktiga 7</w:t>
      </w:r>
      <w:r w:rsidR="00C8680B">
        <w:rPr>
          <w:rFonts w:ascii="Times New Roman" w:hAnsi="Times New Roman"/>
          <w:sz w:val="24"/>
        </w:rPr>
        <w:t xml:space="preserve"> </w:t>
      </w:r>
      <w:r w:rsidR="002F03FD">
        <w:rPr>
          <w:rFonts w:ascii="Times New Roman" w:hAnsi="Times New Roman"/>
          <w:sz w:val="24"/>
        </w:rPr>
        <w:t xml:space="preserve">muudetakse § 22 lõike 5 punkte 2 ja 3 ning </w:t>
      </w:r>
      <w:r w:rsidR="00B27457">
        <w:rPr>
          <w:rFonts w:ascii="Times New Roman" w:hAnsi="Times New Roman"/>
          <w:sz w:val="24"/>
        </w:rPr>
        <w:t xml:space="preserve">täpsustatakse, et sponsor peab tasuma erialase hindamise tasu </w:t>
      </w:r>
      <w:r w:rsidR="00B27457" w:rsidRPr="00BC6916">
        <w:rPr>
          <w:rFonts w:ascii="Times New Roman" w:hAnsi="Times New Roman"/>
          <w:color w:val="202020"/>
          <w:sz w:val="24"/>
          <w:shd w:val="clear" w:color="auto" w:fill="FFFFFF"/>
        </w:rPr>
        <w:t xml:space="preserve">uuringu taotluse </w:t>
      </w:r>
      <w:r w:rsidR="00AE0B3A">
        <w:rPr>
          <w:rFonts w:ascii="Times New Roman" w:hAnsi="Times New Roman"/>
          <w:color w:val="202020"/>
          <w:sz w:val="24"/>
          <w:shd w:val="clear" w:color="auto" w:fill="FFFFFF"/>
        </w:rPr>
        <w:t xml:space="preserve">või uuringu muudatuse teavituse </w:t>
      </w:r>
      <w:r w:rsidR="00E115DF">
        <w:rPr>
          <w:rFonts w:ascii="Times New Roman" w:hAnsi="Times New Roman"/>
          <w:color w:val="202020"/>
          <w:sz w:val="24"/>
          <w:shd w:val="clear" w:color="auto" w:fill="FFFFFF"/>
        </w:rPr>
        <w:t xml:space="preserve">tasu vastavalt määruses </w:t>
      </w:r>
      <w:r w:rsidR="00F247E5">
        <w:rPr>
          <w:rFonts w:ascii="Times New Roman" w:hAnsi="Times New Roman"/>
          <w:color w:val="202020"/>
          <w:sz w:val="24"/>
          <w:shd w:val="clear" w:color="auto" w:fill="FFFFFF"/>
        </w:rPr>
        <w:t xml:space="preserve">kehtestatud </w:t>
      </w:r>
      <w:r w:rsidR="00E115DF">
        <w:rPr>
          <w:rFonts w:ascii="Times New Roman" w:hAnsi="Times New Roman"/>
          <w:color w:val="202020"/>
          <w:sz w:val="24"/>
          <w:shd w:val="clear" w:color="auto" w:fill="FFFFFF"/>
        </w:rPr>
        <w:t>korrale</w:t>
      </w:r>
      <w:r w:rsidR="00AE0B3A" w:rsidRPr="5E2FD840">
        <w:rPr>
          <w:rFonts w:ascii="Times New Roman" w:hAnsi="Times New Roman"/>
          <w:color w:val="202020"/>
          <w:sz w:val="24"/>
          <w:shd w:val="clear" w:color="auto" w:fill="FFFFFF"/>
        </w:rPr>
        <w:t>.</w:t>
      </w:r>
      <w:r w:rsidR="00263651" w:rsidRPr="5E2FD840">
        <w:rPr>
          <w:rFonts w:ascii="Times New Roman" w:hAnsi="Times New Roman"/>
          <w:color w:val="202020"/>
          <w:sz w:val="24"/>
          <w:shd w:val="clear" w:color="auto" w:fill="FFFFFF"/>
        </w:rPr>
        <w:t xml:space="preserve"> </w:t>
      </w:r>
      <w:r w:rsidR="00263651">
        <w:rPr>
          <w:rFonts w:ascii="Times New Roman" w:hAnsi="Times New Roman"/>
          <w:sz w:val="24"/>
        </w:rPr>
        <w:t xml:space="preserve">Kehtiva </w:t>
      </w:r>
      <w:r w:rsidR="007A788C">
        <w:rPr>
          <w:rFonts w:ascii="Times New Roman" w:hAnsi="Times New Roman"/>
          <w:sz w:val="24"/>
        </w:rPr>
        <w:t>seaduse alusel</w:t>
      </w:r>
      <w:r w:rsidR="00263651" w:rsidRPr="5E2FD840">
        <w:rPr>
          <w:rFonts w:ascii="Times New Roman" w:hAnsi="Times New Roman"/>
          <w:sz w:val="24"/>
        </w:rPr>
        <w:t xml:space="preserve"> </w:t>
      </w:r>
      <w:r w:rsidR="00263651">
        <w:rPr>
          <w:rFonts w:ascii="Times New Roman" w:hAnsi="Times New Roman"/>
          <w:sz w:val="24"/>
        </w:rPr>
        <w:t xml:space="preserve">tuleb sponsoril nimetatud tasu tasuda enne </w:t>
      </w:r>
      <w:r w:rsidR="005E493D">
        <w:rPr>
          <w:rFonts w:ascii="Times New Roman" w:hAnsi="Times New Roman"/>
          <w:sz w:val="24"/>
        </w:rPr>
        <w:t xml:space="preserve">kui amet on alustanud taotluse </w:t>
      </w:r>
      <w:r w:rsidR="002205D4">
        <w:rPr>
          <w:rFonts w:ascii="Times New Roman" w:hAnsi="Times New Roman"/>
          <w:sz w:val="24"/>
        </w:rPr>
        <w:t>erialast hindamist</w:t>
      </w:r>
      <w:r w:rsidR="009E265B">
        <w:rPr>
          <w:rFonts w:ascii="Times New Roman" w:hAnsi="Times New Roman"/>
          <w:sz w:val="24"/>
        </w:rPr>
        <w:t xml:space="preserve">, kuid </w:t>
      </w:r>
      <w:r w:rsidR="007A788C">
        <w:rPr>
          <w:rFonts w:ascii="Times New Roman" w:hAnsi="Times New Roman"/>
          <w:sz w:val="24"/>
        </w:rPr>
        <w:t xml:space="preserve">tegelikkuses </w:t>
      </w:r>
      <w:r w:rsidR="0009514E">
        <w:rPr>
          <w:rFonts w:ascii="Times New Roman" w:hAnsi="Times New Roman"/>
          <w:sz w:val="24"/>
        </w:rPr>
        <w:t>tule</w:t>
      </w:r>
      <w:r w:rsidR="00C26045">
        <w:rPr>
          <w:rFonts w:ascii="Times New Roman" w:hAnsi="Times New Roman"/>
          <w:sz w:val="24"/>
        </w:rPr>
        <w:t>ks</w:t>
      </w:r>
      <w:r w:rsidR="0009514E">
        <w:rPr>
          <w:rFonts w:ascii="Times New Roman" w:hAnsi="Times New Roman"/>
          <w:sz w:val="24"/>
        </w:rPr>
        <w:t xml:space="preserve"> tasu küsida</w:t>
      </w:r>
      <w:r w:rsidR="009E265B">
        <w:rPr>
          <w:rFonts w:ascii="Times New Roman" w:hAnsi="Times New Roman"/>
          <w:sz w:val="24"/>
        </w:rPr>
        <w:t xml:space="preserve"> pärast </w:t>
      </w:r>
      <w:r w:rsidR="002205D4">
        <w:rPr>
          <w:rFonts w:ascii="Times New Roman" w:hAnsi="Times New Roman"/>
          <w:sz w:val="24"/>
        </w:rPr>
        <w:t xml:space="preserve">nõuetekohase </w:t>
      </w:r>
      <w:r w:rsidR="0070236C">
        <w:rPr>
          <w:rFonts w:ascii="Times New Roman" w:hAnsi="Times New Roman"/>
          <w:sz w:val="24"/>
        </w:rPr>
        <w:t xml:space="preserve">taotluse </w:t>
      </w:r>
      <w:r w:rsidR="002205D4">
        <w:rPr>
          <w:rFonts w:ascii="Times New Roman" w:hAnsi="Times New Roman"/>
          <w:sz w:val="24"/>
        </w:rPr>
        <w:t>kinnitamist</w:t>
      </w:r>
      <w:r w:rsidR="00991A6B">
        <w:rPr>
          <w:rFonts w:ascii="Times New Roman" w:hAnsi="Times New Roman"/>
          <w:sz w:val="24"/>
        </w:rPr>
        <w:t>, kui amet alustab taotluse sisulist erialast hindamist</w:t>
      </w:r>
      <w:r w:rsidR="0070236C">
        <w:rPr>
          <w:rFonts w:ascii="Times New Roman" w:hAnsi="Times New Roman"/>
          <w:sz w:val="24"/>
        </w:rPr>
        <w:t xml:space="preserve">. Muudatusega </w:t>
      </w:r>
      <w:r w:rsidR="0021710E">
        <w:rPr>
          <w:rFonts w:ascii="Times New Roman" w:hAnsi="Times New Roman"/>
          <w:sz w:val="24"/>
        </w:rPr>
        <w:t xml:space="preserve">välistatakse </w:t>
      </w:r>
      <w:r w:rsidR="005459DE">
        <w:rPr>
          <w:rFonts w:ascii="Times New Roman" w:hAnsi="Times New Roman"/>
          <w:sz w:val="24"/>
        </w:rPr>
        <w:t>sellis</w:t>
      </w:r>
      <w:r w:rsidR="00930B46">
        <w:rPr>
          <w:rFonts w:ascii="Times New Roman" w:hAnsi="Times New Roman"/>
          <w:sz w:val="24"/>
        </w:rPr>
        <w:t>e</w:t>
      </w:r>
      <w:r w:rsidR="005459DE">
        <w:rPr>
          <w:rFonts w:ascii="Times New Roman" w:hAnsi="Times New Roman"/>
          <w:sz w:val="24"/>
        </w:rPr>
        <w:t xml:space="preserve"> </w:t>
      </w:r>
      <w:r w:rsidR="0021710E">
        <w:rPr>
          <w:rFonts w:ascii="Times New Roman" w:hAnsi="Times New Roman"/>
          <w:sz w:val="24"/>
        </w:rPr>
        <w:t>olukorra tekkimis</w:t>
      </w:r>
      <w:r w:rsidR="00930B46">
        <w:rPr>
          <w:rFonts w:ascii="Times New Roman" w:hAnsi="Times New Roman"/>
          <w:sz w:val="24"/>
        </w:rPr>
        <w:t>e võimalus</w:t>
      </w:r>
      <w:r w:rsidR="0021710E">
        <w:rPr>
          <w:rFonts w:ascii="Times New Roman" w:hAnsi="Times New Roman"/>
          <w:sz w:val="24"/>
        </w:rPr>
        <w:t xml:space="preserve">, kus sponsor on </w:t>
      </w:r>
      <w:r w:rsidR="005459DE">
        <w:rPr>
          <w:rFonts w:ascii="Times New Roman" w:hAnsi="Times New Roman"/>
          <w:sz w:val="24"/>
        </w:rPr>
        <w:t>erialase hindamise tasu ametile tasunud</w:t>
      </w:r>
      <w:r w:rsidR="00930B46">
        <w:rPr>
          <w:rFonts w:ascii="Times New Roman" w:hAnsi="Times New Roman"/>
          <w:sz w:val="24"/>
        </w:rPr>
        <w:t xml:space="preserve">, kuid amet </w:t>
      </w:r>
      <w:r w:rsidR="00AB5B51">
        <w:rPr>
          <w:rFonts w:ascii="Times New Roman" w:hAnsi="Times New Roman"/>
          <w:sz w:val="24"/>
        </w:rPr>
        <w:t>lükkab taotluse menetlusest tagasi</w:t>
      </w:r>
      <w:r w:rsidR="00A826CA">
        <w:rPr>
          <w:rFonts w:ascii="Times New Roman" w:hAnsi="Times New Roman"/>
          <w:sz w:val="24"/>
        </w:rPr>
        <w:t xml:space="preserve"> ja lisandub täiendav töökoormus makstud tasu tagastamiseks sponsorile.</w:t>
      </w:r>
      <w:r w:rsidR="00A876C8">
        <w:rPr>
          <w:rFonts w:ascii="Times New Roman" w:hAnsi="Times New Roman"/>
          <w:sz w:val="24"/>
        </w:rPr>
        <w:t xml:space="preserve"> Tuleb selgitada, et määruste (EL) </w:t>
      </w:r>
      <w:r w:rsidR="00A876C8">
        <w:rPr>
          <w:rFonts w:ascii="Times New Roman" w:hAnsi="Times New Roman"/>
          <w:sz w:val="24"/>
        </w:rPr>
        <w:lastRenderedPageBreak/>
        <w:t xml:space="preserve">2017/745 ja (EL) 2017/746 </w:t>
      </w:r>
      <w:r w:rsidR="007F7692">
        <w:rPr>
          <w:rFonts w:ascii="Times New Roman" w:hAnsi="Times New Roman"/>
          <w:sz w:val="24"/>
        </w:rPr>
        <w:t>uuringute taotlus</w:t>
      </w:r>
      <w:r w:rsidR="003A17DA">
        <w:rPr>
          <w:rFonts w:ascii="Times New Roman" w:hAnsi="Times New Roman"/>
          <w:sz w:val="24"/>
        </w:rPr>
        <w:t>eid hinnatakse kahes osas – esmalt annab pädev asutus hinnangu sellele, kas tegemist on määrus</w:t>
      </w:r>
      <w:r w:rsidR="00CB584E">
        <w:rPr>
          <w:rFonts w:ascii="Times New Roman" w:hAnsi="Times New Roman"/>
          <w:sz w:val="24"/>
        </w:rPr>
        <w:t xml:space="preserve">e kohaldamisalasse kuuluva </w:t>
      </w:r>
      <w:r w:rsidR="00F71B37">
        <w:rPr>
          <w:rFonts w:ascii="Times New Roman" w:hAnsi="Times New Roman"/>
          <w:sz w:val="24"/>
        </w:rPr>
        <w:t xml:space="preserve">uuringuga </w:t>
      </w:r>
      <w:r w:rsidR="00F03E32">
        <w:rPr>
          <w:rFonts w:ascii="Times New Roman" w:hAnsi="Times New Roman"/>
          <w:sz w:val="24"/>
        </w:rPr>
        <w:t>ja</w:t>
      </w:r>
      <w:r w:rsidR="00CB584E">
        <w:rPr>
          <w:rFonts w:ascii="Times New Roman" w:hAnsi="Times New Roman"/>
          <w:sz w:val="24"/>
        </w:rPr>
        <w:t xml:space="preserve"> kas taotlus on</w:t>
      </w:r>
      <w:r w:rsidR="00F71B37">
        <w:rPr>
          <w:rFonts w:ascii="Times New Roman" w:hAnsi="Times New Roman"/>
          <w:sz w:val="24"/>
        </w:rPr>
        <w:t xml:space="preserve"> täielik ning alles siis alustatakse taotluse </w:t>
      </w:r>
      <w:r w:rsidR="00273D43">
        <w:rPr>
          <w:rFonts w:ascii="Times New Roman" w:hAnsi="Times New Roman"/>
          <w:sz w:val="24"/>
        </w:rPr>
        <w:t>sisulist</w:t>
      </w:r>
      <w:r w:rsidR="00F71B37">
        <w:rPr>
          <w:rFonts w:ascii="Times New Roman" w:hAnsi="Times New Roman"/>
          <w:sz w:val="24"/>
        </w:rPr>
        <w:t xml:space="preserve"> hindamist.</w:t>
      </w:r>
      <w:r w:rsidR="00273D43">
        <w:rPr>
          <w:rFonts w:ascii="Times New Roman" w:hAnsi="Times New Roman"/>
          <w:sz w:val="24"/>
        </w:rPr>
        <w:t xml:space="preserve"> </w:t>
      </w:r>
      <w:r w:rsidR="00F03E32">
        <w:rPr>
          <w:rFonts w:ascii="Times New Roman" w:hAnsi="Times New Roman"/>
          <w:sz w:val="24"/>
        </w:rPr>
        <w:t>Esimese</w:t>
      </w:r>
      <w:r w:rsidR="006A387D">
        <w:rPr>
          <w:rFonts w:ascii="Times New Roman" w:hAnsi="Times New Roman"/>
          <w:sz w:val="24"/>
        </w:rPr>
        <w:t xml:space="preserve"> osa puhul tasub sponsor </w:t>
      </w:r>
      <w:r w:rsidR="00AA112A">
        <w:rPr>
          <w:rFonts w:ascii="Times New Roman" w:hAnsi="Times New Roman"/>
          <w:sz w:val="24"/>
        </w:rPr>
        <w:t xml:space="preserve">enne taotluse esitamist </w:t>
      </w:r>
      <w:r w:rsidR="006A387D">
        <w:rPr>
          <w:rFonts w:ascii="Times New Roman" w:hAnsi="Times New Roman"/>
          <w:sz w:val="24"/>
        </w:rPr>
        <w:t>riigilõivu, mida ei tag</w:t>
      </w:r>
      <w:r w:rsidR="00AA112A">
        <w:rPr>
          <w:rFonts w:ascii="Times New Roman" w:hAnsi="Times New Roman"/>
          <w:sz w:val="24"/>
        </w:rPr>
        <w:t>astata isegi siis kui taotlus ükskõik millisel põhjusel sisulisse hindamisse ei jõua.</w:t>
      </w:r>
      <w:r w:rsidR="00C90938">
        <w:rPr>
          <w:rFonts w:ascii="Times New Roman" w:hAnsi="Times New Roman"/>
          <w:sz w:val="24"/>
        </w:rPr>
        <w:t xml:space="preserve"> Kavandatud muudatus tähendab, et sponsor tasub erialase hindamise tasu alles siis kui on selge, et see ka läbi viiakse. </w:t>
      </w:r>
      <w:r w:rsidR="00AA112A">
        <w:rPr>
          <w:rFonts w:ascii="Times New Roman" w:hAnsi="Times New Roman"/>
          <w:sz w:val="24"/>
        </w:rPr>
        <w:t xml:space="preserve"> </w:t>
      </w:r>
    </w:p>
    <w:p w14:paraId="3CFEA668" w14:textId="77777777" w:rsidR="00B54208" w:rsidRDefault="00B54208" w:rsidP="00EA6664">
      <w:pPr>
        <w:rPr>
          <w:rFonts w:ascii="Times New Roman" w:hAnsi="Times New Roman"/>
          <w:sz w:val="24"/>
        </w:rPr>
      </w:pPr>
    </w:p>
    <w:p w14:paraId="6971A574" w14:textId="20294F0E" w:rsidR="00B54208" w:rsidRPr="00A50A89" w:rsidRDefault="00B54208" w:rsidP="00EA6664">
      <w:pPr>
        <w:rPr>
          <w:rFonts w:ascii="Times New Roman" w:hAnsi="Times New Roman"/>
          <w:sz w:val="24"/>
        </w:rPr>
      </w:pPr>
      <w:r w:rsidRPr="009725B7">
        <w:rPr>
          <w:rFonts w:ascii="Times New Roman" w:hAnsi="Times New Roman"/>
          <w:sz w:val="24"/>
          <w:u w:val="single"/>
        </w:rPr>
        <w:t>Punktiga 8</w:t>
      </w:r>
      <w:r w:rsidR="00D6599E">
        <w:rPr>
          <w:rFonts w:ascii="Times New Roman" w:hAnsi="Times New Roman"/>
          <w:sz w:val="24"/>
        </w:rPr>
        <w:t xml:space="preserve"> täiendatakse § </w:t>
      </w:r>
      <w:r w:rsidR="00D6599E">
        <w:rPr>
          <w:rFonts w:ascii="Times New Roman" w:hAnsi="Times New Roman"/>
          <w:color w:val="202020"/>
          <w:sz w:val="24"/>
          <w:shd w:val="clear" w:color="auto" w:fill="FFFFFF"/>
        </w:rPr>
        <w:t xml:space="preserve">26 lõiget 1 </w:t>
      </w:r>
      <w:r w:rsidR="00D6599E" w:rsidRPr="00355C39">
        <w:rPr>
          <w:rFonts w:ascii="Times New Roman" w:hAnsi="Times New Roman"/>
          <w:color w:val="202020"/>
          <w:sz w:val="24"/>
          <w:shd w:val="clear" w:color="auto" w:fill="FFFFFF"/>
        </w:rPr>
        <w:t xml:space="preserve">kohustusega </w:t>
      </w:r>
      <w:r w:rsidR="00D6599E" w:rsidRPr="00667F31">
        <w:rPr>
          <w:rFonts w:ascii="Times New Roman" w:hAnsi="Times New Roman"/>
          <w:color w:val="202020"/>
          <w:sz w:val="24"/>
          <w:shd w:val="clear" w:color="auto" w:fill="FFFFFF"/>
        </w:rPr>
        <w:t>tervishoiuteenuse osutajal või teadus- ja arendusasutusel oma asutuses valmistatud meditsiiniseadmete loetelu edastada Ravimiametile.</w:t>
      </w:r>
      <w:r w:rsidR="007841A3">
        <w:rPr>
          <w:rFonts w:ascii="Times New Roman" w:hAnsi="Times New Roman"/>
          <w:color w:val="202020"/>
          <w:sz w:val="24"/>
          <w:shd w:val="clear" w:color="auto" w:fill="FFFFFF"/>
        </w:rPr>
        <w:t xml:space="preserve"> Määrused (EL) 2017/745 ja (EL) 2017/746 panevad tervishoiuasutusele kohustuse </w:t>
      </w:r>
      <w:r w:rsidR="00AF0EAD">
        <w:rPr>
          <w:rFonts w:ascii="Times New Roman" w:hAnsi="Times New Roman"/>
          <w:color w:val="202020"/>
          <w:sz w:val="24"/>
          <w:shd w:val="clear" w:color="auto" w:fill="FFFFFF"/>
        </w:rPr>
        <w:t xml:space="preserve">avaldada tema poolt valmistatavate ja kasutatavate seadmete kohta </w:t>
      </w:r>
      <w:r w:rsidR="00357B88">
        <w:rPr>
          <w:rFonts w:ascii="Times New Roman" w:hAnsi="Times New Roman"/>
          <w:color w:val="202020"/>
          <w:sz w:val="24"/>
          <w:shd w:val="clear" w:color="auto" w:fill="FFFFFF"/>
        </w:rPr>
        <w:t>deklaratsioon (</w:t>
      </w:r>
      <w:proofErr w:type="spellStart"/>
      <w:r w:rsidR="00357B88">
        <w:rPr>
          <w:rFonts w:ascii="Times New Roman" w:hAnsi="Times New Roman"/>
          <w:color w:val="202020"/>
          <w:sz w:val="24"/>
          <w:shd w:val="clear" w:color="auto" w:fill="FFFFFF"/>
        </w:rPr>
        <w:t>MSS-is</w:t>
      </w:r>
      <w:proofErr w:type="spellEnd"/>
      <w:r w:rsidR="00357B88">
        <w:rPr>
          <w:rFonts w:ascii="Times New Roman" w:hAnsi="Times New Roman"/>
          <w:color w:val="202020"/>
          <w:sz w:val="24"/>
          <w:shd w:val="clear" w:color="auto" w:fill="FFFFFF"/>
        </w:rPr>
        <w:t xml:space="preserve"> nimetatud loeteluks). Kehtiv </w:t>
      </w:r>
      <w:proofErr w:type="spellStart"/>
      <w:r w:rsidR="00357B88">
        <w:rPr>
          <w:rFonts w:ascii="Times New Roman" w:hAnsi="Times New Roman"/>
          <w:color w:val="202020"/>
          <w:sz w:val="24"/>
          <w:shd w:val="clear" w:color="auto" w:fill="FFFFFF"/>
        </w:rPr>
        <w:t>MSS-i</w:t>
      </w:r>
      <w:proofErr w:type="spellEnd"/>
      <w:r w:rsidR="00357B88">
        <w:rPr>
          <w:rFonts w:ascii="Times New Roman" w:hAnsi="Times New Roman"/>
          <w:color w:val="202020"/>
          <w:sz w:val="24"/>
          <w:shd w:val="clear" w:color="auto" w:fill="FFFFFF"/>
        </w:rPr>
        <w:t xml:space="preserve"> redaktsioon täpsustab, et </w:t>
      </w:r>
      <w:r w:rsidR="003728DE">
        <w:rPr>
          <w:rFonts w:ascii="Times New Roman" w:hAnsi="Times New Roman"/>
          <w:color w:val="202020"/>
          <w:sz w:val="24"/>
          <w:shd w:val="clear" w:color="auto" w:fill="FFFFFF"/>
        </w:rPr>
        <w:t xml:space="preserve">loetelu tuleb avaldada vastava tervishoiuasutuse veebilehel. Kuna </w:t>
      </w:r>
      <w:r w:rsidR="00C81193">
        <w:rPr>
          <w:rFonts w:ascii="Times New Roman" w:hAnsi="Times New Roman"/>
          <w:color w:val="202020"/>
          <w:sz w:val="24"/>
          <w:shd w:val="clear" w:color="auto" w:fill="FFFFFF"/>
        </w:rPr>
        <w:t xml:space="preserve">kavandatakse tunnistada kehtetuks kehtiva </w:t>
      </w:r>
      <w:proofErr w:type="spellStart"/>
      <w:r w:rsidR="00C81193">
        <w:rPr>
          <w:rFonts w:ascii="Times New Roman" w:hAnsi="Times New Roman"/>
          <w:color w:val="202020"/>
          <w:sz w:val="24"/>
          <w:shd w:val="clear" w:color="auto" w:fill="FFFFFF"/>
        </w:rPr>
        <w:t>MSS-i</w:t>
      </w:r>
      <w:proofErr w:type="spellEnd"/>
      <w:r w:rsidR="00C81193">
        <w:rPr>
          <w:rFonts w:ascii="Times New Roman" w:hAnsi="Times New Roman"/>
          <w:color w:val="202020"/>
          <w:sz w:val="24"/>
          <w:shd w:val="clear" w:color="auto" w:fill="FFFFFF"/>
        </w:rPr>
        <w:t xml:space="preserve"> § 26 lõige 2, </w:t>
      </w:r>
      <w:r w:rsidR="0016764F">
        <w:rPr>
          <w:rFonts w:ascii="Times New Roman" w:hAnsi="Times New Roman"/>
          <w:color w:val="202020"/>
          <w:sz w:val="24"/>
          <w:shd w:val="clear" w:color="auto" w:fill="FFFFFF"/>
        </w:rPr>
        <w:t xml:space="preserve">ei jõua enam pädeva asutuseni teave tervishoiuasutuste valmistatavate ja kasutatavate seadmete </w:t>
      </w:r>
      <w:r w:rsidR="00D3088D">
        <w:rPr>
          <w:rFonts w:ascii="Times New Roman" w:hAnsi="Times New Roman"/>
          <w:color w:val="202020"/>
          <w:sz w:val="24"/>
          <w:shd w:val="clear" w:color="auto" w:fill="FFFFFF"/>
        </w:rPr>
        <w:t>kohta esialgu kavandatud</w:t>
      </w:r>
      <w:r w:rsidR="00AF39D1">
        <w:rPr>
          <w:rFonts w:ascii="Times New Roman" w:hAnsi="Times New Roman"/>
          <w:color w:val="202020"/>
          <w:sz w:val="24"/>
          <w:shd w:val="clear" w:color="auto" w:fill="FFFFFF"/>
        </w:rPr>
        <w:t xml:space="preserve"> kujul</w:t>
      </w:r>
      <w:r w:rsidR="00D3088D">
        <w:rPr>
          <w:rFonts w:ascii="Times New Roman" w:hAnsi="Times New Roman"/>
          <w:color w:val="202020"/>
          <w:sz w:val="24"/>
          <w:shd w:val="clear" w:color="auto" w:fill="FFFFFF"/>
        </w:rPr>
        <w:t xml:space="preserve">. Selle korvamiseks </w:t>
      </w:r>
      <w:r w:rsidR="008544BC">
        <w:rPr>
          <w:rFonts w:ascii="Times New Roman" w:hAnsi="Times New Roman"/>
          <w:color w:val="202020"/>
          <w:sz w:val="24"/>
          <w:shd w:val="clear" w:color="auto" w:fill="FFFFFF"/>
        </w:rPr>
        <w:t>nä</w:t>
      </w:r>
      <w:r w:rsidR="004559D9">
        <w:rPr>
          <w:rFonts w:ascii="Times New Roman" w:hAnsi="Times New Roman"/>
          <w:color w:val="202020"/>
          <w:sz w:val="24"/>
          <w:shd w:val="clear" w:color="auto" w:fill="FFFFFF"/>
        </w:rPr>
        <w:t>hakse</w:t>
      </w:r>
      <w:r w:rsidR="008544BC">
        <w:rPr>
          <w:rFonts w:ascii="Times New Roman" w:hAnsi="Times New Roman"/>
          <w:color w:val="202020"/>
          <w:sz w:val="24"/>
          <w:shd w:val="clear" w:color="auto" w:fill="FFFFFF"/>
        </w:rPr>
        <w:t xml:space="preserve"> muudatusega ette, et loetelu, mille tervishoiuasutus koostab ning oma veebilehel avalikustab, tuleb ka pädevale asutusele edastada. </w:t>
      </w:r>
      <w:r w:rsidR="00DD77EF">
        <w:rPr>
          <w:rFonts w:ascii="Times New Roman" w:hAnsi="Times New Roman"/>
          <w:color w:val="202020"/>
          <w:sz w:val="24"/>
          <w:shd w:val="clear" w:color="auto" w:fill="FFFFFF"/>
        </w:rPr>
        <w:t xml:space="preserve">Positiivse muutusena tähendab see, et pädev asutus saab terviklikuma pildi tervishoiuasutuste valmistatavatest ja kasutatavatest seadmetest, samas kui koormus </w:t>
      </w:r>
      <w:r w:rsidR="00985939">
        <w:rPr>
          <w:rFonts w:ascii="Times New Roman" w:hAnsi="Times New Roman"/>
          <w:color w:val="202020"/>
          <w:sz w:val="24"/>
          <w:shd w:val="clear" w:color="auto" w:fill="FFFFFF"/>
        </w:rPr>
        <w:t xml:space="preserve">teabe esitamisel </w:t>
      </w:r>
      <w:r w:rsidR="00DD77EF">
        <w:rPr>
          <w:rFonts w:ascii="Times New Roman" w:hAnsi="Times New Roman"/>
          <w:color w:val="202020"/>
          <w:sz w:val="24"/>
          <w:shd w:val="clear" w:color="auto" w:fill="FFFFFF"/>
        </w:rPr>
        <w:t>tervishoiuasutu</w:t>
      </w:r>
      <w:r w:rsidR="00A1569A">
        <w:rPr>
          <w:rFonts w:ascii="Times New Roman" w:hAnsi="Times New Roman"/>
          <w:color w:val="202020"/>
          <w:sz w:val="24"/>
          <w:shd w:val="clear" w:color="auto" w:fill="FFFFFF"/>
        </w:rPr>
        <w:t>ste</w:t>
      </w:r>
      <w:r w:rsidR="00985939">
        <w:rPr>
          <w:rFonts w:ascii="Times New Roman" w:hAnsi="Times New Roman"/>
          <w:color w:val="202020"/>
          <w:sz w:val="24"/>
          <w:shd w:val="clear" w:color="auto" w:fill="FFFFFF"/>
        </w:rPr>
        <w:t xml:space="preserve"> jaoks</w:t>
      </w:r>
      <w:r w:rsidR="00A1569A">
        <w:rPr>
          <w:rFonts w:ascii="Times New Roman" w:hAnsi="Times New Roman"/>
          <w:color w:val="202020"/>
          <w:sz w:val="24"/>
          <w:shd w:val="clear" w:color="auto" w:fill="FFFFFF"/>
        </w:rPr>
        <w:t xml:space="preserve"> langeb. </w:t>
      </w:r>
      <w:r w:rsidR="004955D3">
        <w:rPr>
          <w:rFonts w:ascii="Times New Roman" w:hAnsi="Times New Roman"/>
          <w:color w:val="202020"/>
          <w:sz w:val="24"/>
          <w:shd w:val="clear" w:color="auto" w:fill="FFFFFF"/>
        </w:rPr>
        <w:t>Kohustuse selg</w:t>
      </w:r>
      <w:r w:rsidR="00002166">
        <w:rPr>
          <w:rFonts w:ascii="Times New Roman" w:hAnsi="Times New Roman"/>
          <w:color w:val="202020"/>
          <w:sz w:val="24"/>
          <w:shd w:val="clear" w:color="auto" w:fill="FFFFFF"/>
        </w:rPr>
        <w:t>use huvides täpsustatakse, et pädevale asutusele tuleb loetelu edastada kümne tööpäeva jooksul alates loetelu veebilehel avaldamisest.</w:t>
      </w:r>
    </w:p>
    <w:p w14:paraId="0B8F741B" w14:textId="77777777" w:rsidR="00D34819" w:rsidRDefault="00D34819" w:rsidP="004D53B5">
      <w:pPr>
        <w:rPr>
          <w:rFonts w:ascii="Times New Roman" w:hAnsi="Times New Roman"/>
          <w:sz w:val="24"/>
        </w:rPr>
      </w:pPr>
    </w:p>
    <w:p w14:paraId="27C21E7D" w14:textId="16F9EFF0" w:rsidR="0016299A" w:rsidRPr="009725B7" w:rsidRDefault="00C25751" w:rsidP="009725B7">
      <w:r w:rsidRPr="009725B7">
        <w:rPr>
          <w:rFonts w:ascii="Times New Roman" w:hAnsi="Times New Roman"/>
          <w:sz w:val="24"/>
          <w:u w:val="single"/>
        </w:rPr>
        <w:t>Punktiga 9</w:t>
      </w:r>
      <w:r>
        <w:rPr>
          <w:rFonts w:ascii="Times New Roman" w:hAnsi="Times New Roman"/>
          <w:sz w:val="24"/>
        </w:rPr>
        <w:t xml:space="preserve"> tunnistatakse §</w:t>
      </w:r>
      <w:r w:rsidR="0016299A" w:rsidRPr="009725B7">
        <w:rPr>
          <w:rFonts w:ascii="Times New Roman" w:hAnsi="Times New Roman"/>
          <w:sz w:val="24"/>
        </w:rPr>
        <w:t xml:space="preserve"> 26 lõige 2 kehtetuks, et </w:t>
      </w:r>
      <w:bookmarkStart w:id="6" w:name="_Hlk161403508"/>
      <w:r>
        <w:rPr>
          <w:rFonts w:ascii="Times New Roman" w:hAnsi="Times New Roman"/>
          <w:sz w:val="24"/>
        </w:rPr>
        <w:t>kaotada</w:t>
      </w:r>
      <w:r w:rsidR="0016299A" w:rsidRPr="009725B7">
        <w:rPr>
          <w:rFonts w:ascii="Times New Roman" w:hAnsi="Times New Roman"/>
          <w:sz w:val="24"/>
        </w:rPr>
        <w:t xml:space="preserve"> tervishoiuasutustele pandud kohustus esitada asutusesiseselt valmistatavate ja kasutatavate meditsiiniseadmete kohta pädevale asutusele dokumendid kümne päeva jooksul alates seadmete valmistamisest. Muudatus on ajendatud Eesti Laborimeditsiini Ühingult laekunud tähelepanekust VTK-</w:t>
      </w:r>
      <w:proofErr w:type="spellStart"/>
      <w:r w:rsidR="0016299A" w:rsidRPr="009725B7">
        <w:rPr>
          <w:rFonts w:ascii="Times New Roman" w:hAnsi="Times New Roman"/>
          <w:sz w:val="24"/>
        </w:rPr>
        <w:t>le</w:t>
      </w:r>
      <w:proofErr w:type="spellEnd"/>
      <w:r w:rsidR="0016299A" w:rsidRPr="009725B7">
        <w:rPr>
          <w:rFonts w:ascii="Times New Roman" w:hAnsi="Times New Roman"/>
          <w:sz w:val="24"/>
        </w:rPr>
        <w:t>. Nad tegid ettepaneku, et</w:t>
      </w:r>
      <w:r w:rsidR="0016299A" w:rsidRPr="009725B7">
        <w:rPr>
          <w:rFonts w:ascii="Times New Roman" w:hAnsi="Times New Roman"/>
          <w:color w:val="000000"/>
          <w:sz w:val="24"/>
        </w:rPr>
        <w:t xml:space="preserve"> asutuste töömahu </w:t>
      </w:r>
      <w:r w:rsidR="0016299A" w:rsidRPr="009725B7">
        <w:rPr>
          <w:rFonts w:ascii="Times New Roman" w:hAnsi="Times New Roman"/>
          <w:color w:val="000000"/>
          <w:sz w:val="24"/>
          <w:lang w:eastAsia="et-EE"/>
        </w:rPr>
        <w:t>vähendamiseks hoiustatakse nõutud</w:t>
      </w:r>
      <w:r w:rsidR="0016299A" w:rsidRPr="009725B7">
        <w:rPr>
          <w:rFonts w:ascii="Times New Roman" w:hAnsi="Times New Roman"/>
          <w:color w:val="000000"/>
          <w:sz w:val="24"/>
        </w:rPr>
        <w:t xml:space="preserve"> </w:t>
      </w:r>
      <w:r w:rsidR="0016299A" w:rsidRPr="009725B7">
        <w:rPr>
          <w:rFonts w:ascii="Times New Roman" w:hAnsi="Times New Roman"/>
          <w:color w:val="000000"/>
          <w:sz w:val="24"/>
          <w:lang w:eastAsia="et-EE"/>
        </w:rPr>
        <w:t xml:space="preserve">dokumentatsioon </w:t>
      </w:r>
      <w:r w:rsidR="0016299A" w:rsidRPr="009725B7">
        <w:rPr>
          <w:rFonts w:ascii="Times New Roman" w:hAnsi="Times New Roman"/>
          <w:color w:val="000000"/>
          <w:sz w:val="24"/>
        </w:rPr>
        <w:t>tervishoi</w:t>
      </w:r>
      <w:r w:rsidR="0016299A">
        <w:rPr>
          <w:rFonts w:ascii="Times New Roman" w:hAnsi="Times New Roman"/>
          <w:color w:val="000000"/>
          <w:sz w:val="24"/>
        </w:rPr>
        <w:t>uasutuste</w:t>
      </w:r>
      <w:r w:rsidR="0016299A" w:rsidRPr="009725B7">
        <w:rPr>
          <w:rFonts w:ascii="Times New Roman" w:hAnsi="Times New Roman"/>
          <w:color w:val="000000"/>
          <w:sz w:val="24"/>
        </w:rPr>
        <w:t xml:space="preserve"> juures</w:t>
      </w:r>
      <w:r w:rsidR="0016299A" w:rsidRPr="009725B7">
        <w:rPr>
          <w:rFonts w:ascii="Times New Roman" w:hAnsi="Times New Roman"/>
          <w:color w:val="000000"/>
          <w:sz w:val="24"/>
          <w:lang w:eastAsia="et-EE"/>
        </w:rPr>
        <w:t xml:space="preserve"> ning väljastatakse</w:t>
      </w:r>
      <w:r w:rsidR="0016299A" w:rsidRPr="009725B7">
        <w:rPr>
          <w:rFonts w:ascii="Times New Roman" w:hAnsi="Times New Roman"/>
          <w:color w:val="000000"/>
          <w:sz w:val="24"/>
        </w:rPr>
        <w:t xml:space="preserve"> </w:t>
      </w:r>
      <w:r w:rsidR="0016299A" w:rsidRPr="009725B7">
        <w:rPr>
          <w:rFonts w:ascii="Times New Roman" w:hAnsi="Times New Roman"/>
          <w:color w:val="000000"/>
          <w:sz w:val="24"/>
          <w:lang w:eastAsia="et-EE"/>
        </w:rPr>
        <w:t>Terviseametile nõudmisel.</w:t>
      </w:r>
      <w:r w:rsidR="0016299A" w:rsidRPr="5E2FD840">
        <w:rPr>
          <w:rFonts w:ascii="Times New Roman" w:hAnsi="Times New Roman"/>
          <w:color w:val="000000"/>
          <w:sz w:val="24"/>
          <w:lang w:eastAsia="et-EE"/>
        </w:rPr>
        <w:t xml:space="preserve"> </w:t>
      </w:r>
      <w:bookmarkEnd w:id="6"/>
      <w:r w:rsidR="0016299A" w:rsidRPr="5E2FD840">
        <w:rPr>
          <w:rFonts w:ascii="Times New Roman" w:hAnsi="Times New Roman"/>
          <w:color w:val="000000"/>
          <w:sz w:val="24"/>
          <w:lang w:eastAsia="et-EE"/>
        </w:rPr>
        <w:t xml:space="preserve">Selline ettepanek on kooskõlas määrustes (EL) 2017/745 ja (EL) 2017/746 sätestatuga. Eesti </w:t>
      </w:r>
      <w:r w:rsidR="00625683">
        <w:rPr>
          <w:rFonts w:ascii="Times New Roman" w:hAnsi="Times New Roman"/>
          <w:color w:val="000000"/>
          <w:sz w:val="24"/>
          <w:lang w:eastAsia="et-EE"/>
        </w:rPr>
        <w:t>on 2024</w:t>
      </w:r>
      <w:r w:rsidR="004559D9">
        <w:rPr>
          <w:rFonts w:ascii="Times New Roman" w:hAnsi="Times New Roman"/>
          <w:color w:val="000000"/>
          <w:sz w:val="24"/>
          <w:lang w:eastAsia="et-EE"/>
        </w:rPr>
        <w:t>.</w:t>
      </w:r>
      <w:r w:rsidR="00625683">
        <w:rPr>
          <w:rFonts w:ascii="Times New Roman" w:hAnsi="Times New Roman"/>
          <w:color w:val="000000"/>
          <w:sz w:val="24"/>
          <w:lang w:eastAsia="et-EE"/>
        </w:rPr>
        <w:t xml:space="preserve"> aasta alguses </w:t>
      </w:r>
      <w:r w:rsidR="0016299A">
        <w:rPr>
          <w:rFonts w:ascii="Times New Roman" w:hAnsi="Times New Roman"/>
          <w:color w:val="000000"/>
          <w:sz w:val="24"/>
          <w:lang w:eastAsia="et-EE"/>
        </w:rPr>
        <w:t xml:space="preserve">koostöös Hispaaniaga viinud </w:t>
      </w:r>
      <w:r w:rsidR="0016299A" w:rsidRPr="5E2FD840">
        <w:rPr>
          <w:rFonts w:ascii="Times New Roman" w:hAnsi="Times New Roman"/>
          <w:color w:val="000000"/>
          <w:sz w:val="24"/>
          <w:lang w:eastAsia="et-EE"/>
        </w:rPr>
        <w:t xml:space="preserve">määruste alusel tegutsevate pädevate asutuse hulgas läbi küsitluse, mis näitas, et kehtivas </w:t>
      </w:r>
      <w:proofErr w:type="spellStart"/>
      <w:r w:rsidR="0016299A" w:rsidRPr="5E2FD840">
        <w:rPr>
          <w:rFonts w:ascii="Times New Roman" w:hAnsi="Times New Roman"/>
          <w:color w:val="000000"/>
          <w:sz w:val="24"/>
          <w:lang w:eastAsia="et-EE"/>
        </w:rPr>
        <w:t>MSS-is</w:t>
      </w:r>
      <w:proofErr w:type="spellEnd"/>
      <w:r w:rsidR="0016299A" w:rsidRPr="5E2FD840">
        <w:rPr>
          <w:rFonts w:ascii="Times New Roman" w:hAnsi="Times New Roman"/>
          <w:color w:val="000000"/>
          <w:sz w:val="24"/>
          <w:lang w:eastAsia="et-EE"/>
        </w:rPr>
        <w:t xml:space="preserve"> olev säte dokumentide esitamiseks kõigi seadmete puhul on pigem erandlik. </w:t>
      </w:r>
      <w:r w:rsidR="0016299A">
        <w:rPr>
          <w:rFonts w:ascii="Times New Roman" w:hAnsi="Times New Roman"/>
          <w:color w:val="000000"/>
          <w:sz w:val="24"/>
          <w:lang w:eastAsia="et-EE"/>
        </w:rPr>
        <w:t>Teavitamist ja dokumentide esitamise kohustust puudutanud</w:t>
      </w:r>
      <w:r w:rsidR="0016299A" w:rsidRPr="5E2FD840">
        <w:rPr>
          <w:rFonts w:ascii="Times New Roman" w:hAnsi="Times New Roman"/>
          <w:color w:val="000000"/>
          <w:sz w:val="24"/>
          <w:lang w:eastAsia="et-EE"/>
        </w:rPr>
        <w:t xml:space="preserve"> küsimusele vastanud 16-st teisest liikmesriigist kaheksa ei näe üldse ette nimetatud seadmetest teavitamist ning dokumente tuleb esitada vaid nõudmisel, viis liikmesriiki kohustavad esitama vaid osa nimetatud dokumentatsioonist (muu nõudmisel) ning veel kolm liikmesriiki nõuavad seadmetest teavitamist ilma dokumentide esitamise kohustuseta. </w:t>
      </w:r>
      <w:r w:rsidR="004B64B6">
        <w:rPr>
          <w:rFonts w:ascii="Times New Roman" w:hAnsi="Times New Roman"/>
          <w:color w:val="000000"/>
          <w:sz w:val="24"/>
          <w:lang w:eastAsia="et-EE"/>
        </w:rPr>
        <w:t xml:space="preserve">Vaid üks liikmesriik vastas, et esitada tuleb kogu määruses viidatud dokumentatsioon. </w:t>
      </w:r>
      <w:r w:rsidR="0016299A" w:rsidRPr="5E2FD840">
        <w:rPr>
          <w:rFonts w:ascii="Times New Roman" w:hAnsi="Times New Roman"/>
          <w:color w:val="000000"/>
          <w:sz w:val="24"/>
          <w:lang w:eastAsia="et-EE"/>
        </w:rPr>
        <w:t xml:space="preserve">Eestis </w:t>
      </w:r>
      <w:r w:rsidR="004559D9">
        <w:rPr>
          <w:rFonts w:ascii="Times New Roman" w:hAnsi="Times New Roman"/>
          <w:color w:val="000000"/>
          <w:sz w:val="24"/>
          <w:lang w:eastAsia="et-EE"/>
        </w:rPr>
        <w:t xml:space="preserve">viidatud </w:t>
      </w:r>
      <w:r w:rsidR="0016299A" w:rsidRPr="5E2FD840">
        <w:rPr>
          <w:rFonts w:ascii="Times New Roman" w:hAnsi="Times New Roman"/>
          <w:color w:val="000000"/>
          <w:sz w:val="24"/>
          <w:lang w:eastAsia="et-EE"/>
        </w:rPr>
        <w:t>dokumentide esitamise kohustuse kaotamine tähendab seega, et Eesti tervishoiuasutused täidavad teiste EL-i tervishoiuasutustega sarnasemaid tingimusi</w:t>
      </w:r>
      <w:r w:rsidR="0016299A">
        <w:rPr>
          <w:rFonts w:ascii="Times New Roman" w:hAnsi="Times New Roman"/>
          <w:color w:val="000000"/>
          <w:sz w:val="24"/>
          <w:lang w:eastAsia="et-EE"/>
        </w:rPr>
        <w:t xml:space="preserve"> ega ole võrdluses rohkem koormatud</w:t>
      </w:r>
      <w:r w:rsidR="0016299A" w:rsidRPr="5E2FD840">
        <w:rPr>
          <w:rFonts w:ascii="Times New Roman" w:hAnsi="Times New Roman"/>
          <w:color w:val="000000"/>
          <w:sz w:val="24"/>
          <w:lang w:eastAsia="et-EE"/>
        </w:rPr>
        <w:t xml:space="preserve">. </w:t>
      </w:r>
    </w:p>
    <w:p w14:paraId="5D04CC5B" w14:textId="77777777" w:rsidR="0016299A" w:rsidRDefault="0016299A" w:rsidP="004D53B5">
      <w:pPr>
        <w:rPr>
          <w:rFonts w:ascii="Times New Roman" w:hAnsi="Times New Roman"/>
          <w:sz w:val="24"/>
        </w:rPr>
      </w:pPr>
    </w:p>
    <w:p w14:paraId="258067E2" w14:textId="0C224A87" w:rsidR="0098141D" w:rsidRPr="00A50A89" w:rsidRDefault="0098141D" w:rsidP="004D53B5">
      <w:pPr>
        <w:rPr>
          <w:rFonts w:ascii="Times New Roman" w:hAnsi="Times New Roman"/>
          <w:sz w:val="24"/>
        </w:rPr>
      </w:pPr>
      <w:r w:rsidRPr="009725B7">
        <w:rPr>
          <w:rFonts w:ascii="Times New Roman" w:hAnsi="Times New Roman"/>
          <w:sz w:val="24"/>
          <w:u w:val="single"/>
        </w:rPr>
        <w:t xml:space="preserve">Punktiga </w:t>
      </w:r>
      <w:r w:rsidR="00C25751" w:rsidRPr="009725B7">
        <w:rPr>
          <w:rFonts w:ascii="Times New Roman" w:hAnsi="Times New Roman"/>
          <w:sz w:val="24"/>
          <w:u w:val="single"/>
        </w:rPr>
        <w:t>10</w:t>
      </w:r>
      <w:r w:rsidR="00C25751">
        <w:rPr>
          <w:rFonts w:ascii="Times New Roman" w:hAnsi="Times New Roman"/>
          <w:sz w:val="24"/>
        </w:rPr>
        <w:t xml:space="preserve"> sõnastatakse ümber riikliku järelevalve </w:t>
      </w:r>
      <w:r w:rsidR="008468E4">
        <w:rPr>
          <w:rFonts w:ascii="Times New Roman" w:hAnsi="Times New Roman"/>
          <w:sz w:val="24"/>
        </w:rPr>
        <w:t>säte. Kuna pä</w:t>
      </w:r>
      <w:r w:rsidR="000045B4">
        <w:rPr>
          <w:rFonts w:ascii="Times New Roman" w:hAnsi="Times New Roman"/>
          <w:sz w:val="24"/>
        </w:rPr>
        <w:t>d</w:t>
      </w:r>
      <w:r w:rsidR="008468E4">
        <w:rPr>
          <w:rFonts w:ascii="Times New Roman" w:hAnsi="Times New Roman"/>
          <w:sz w:val="24"/>
        </w:rPr>
        <w:t xml:space="preserve">evaks asutuseks saab Ravimiamet, siis hakkab Ravimiamet kõikide </w:t>
      </w:r>
      <w:proofErr w:type="spellStart"/>
      <w:r w:rsidR="008468E4">
        <w:rPr>
          <w:rFonts w:ascii="Times New Roman" w:hAnsi="Times New Roman"/>
          <w:sz w:val="24"/>
        </w:rPr>
        <w:t>MSS-is</w:t>
      </w:r>
      <w:proofErr w:type="spellEnd"/>
      <w:r w:rsidR="008468E4">
        <w:rPr>
          <w:rFonts w:ascii="Times New Roman" w:hAnsi="Times New Roman"/>
          <w:sz w:val="24"/>
        </w:rPr>
        <w:t xml:space="preserve"> ja EL määrustes sätestatud nõuete üle riikliku </w:t>
      </w:r>
      <w:r w:rsidR="00E0789B">
        <w:rPr>
          <w:rFonts w:ascii="Times New Roman" w:hAnsi="Times New Roman"/>
          <w:sz w:val="24"/>
        </w:rPr>
        <w:t xml:space="preserve">ja </w:t>
      </w:r>
      <w:commentRangeStart w:id="7"/>
      <w:r w:rsidR="00E0789B">
        <w:rPr>
          <w:rFonts w:ascii="Times New Roman" w:hAnsi="Times New Roman"/>
          <w:sz w:val="24"/>
        </w:rPr>
        <w:t>haldus</w:t>
      </w:r>
      <w:r w:rsidR="008468E4">
        <w:rPr>
          <w:rFonts w:ascii="Times New Roman" w:hAnsi="Times New Roman"/>
          <w:sz w:val="24"/>
        </w:rPr>
        <w:t xml:space="preserve">järelevalvet </w:t>
      </w:r>
      <w:commentRangeEnd w:id="7"/>
      <w:r w:rsidR="00172A2A">
        <w:rPr>
          <w:rStyle w:val="Kommentaariviide"/>
        </w:rPr>
        <w:commentReference w:id="7"/>
      </w:r>
      <w:r w:rsidR="008468E4">
        <w:rPr>
          <w:rFonts w:ascii="Times New Roman" w:hAnsi="Times New Roman"/>
          <w:sz w:val="24"/>
        </w:rPr>
        <w:t xml:space="preserve">tegema. </w:t>
      </w:r>
      <w:r w:rsidR="000045B4">
        <w:rPr>
          <w:rFonts w:ascii="Times New Roman" w:hAnsi="Times New Roman"/>
          <w:sz w:val="24"/>
        </w:rPr>
        <w:t xml:space="preserve">Seaduses nimetatakse haldusjärelevalve, kuna </w:t>
      </w:r>
      <w:r w:rsidR="006E10BD">
        <w:rPr>
          <w:rFonts w:ascii="Times New Roman" w:hAnsi="Times New Roman"/>
          <w:sz w:val="24"/>
        </w:rPr>
        <w:t xml:space="preserve">võib olla haldusorganeid, </w:t>
      </w:r>
      <w:commentRangeStart w:id="8"/>
      <w:r w:rsidR="006E10BD">
        <w:rPr>
          <w:rFonts w:ascii="Times New Roman" w:hAnsi="Times New Roman"/>
          <w:sz w:val="24"/>
        </w:rPr>
        <w:t>kelle üle järelevalvet teha</w:t>
      </w:r>
      <w:commentRangeEnd w:id="8"/>
      <w:r w:rsidR="00172A2A">
        <w:rPr>
          <w:rStyle w:val="Kommentaariviide"/>
        </w:rPr>
        <w:commentReference w:id="8"/>
      </w:r>
      <w:r w:rsidR="006E10BD">
        <w:rPr>
          <w:rFonts w:ascii="Times New Roman" w:hAnsi="Times New Roman"/>
          <w:sz w:val="24"/>
        </w:rPr>
        <w:t xml:space="preserve">. </w:t>
      </w:r>
      <w:r w:rsidR="002F1926">
        <w:rPr>
          <w:rFonts w:ascii="Times New Roman" w:hAnsi="Times New Roman"/>
          <w:sz w:val="24"/>
        </w:rPr>
        <w:t>Üksnes seaduse 3. peatükis kehtestatud nõuete üle jääb järelevalvet tegema Tervise</w:t>
      </w:r>
      <w:r w:rsidR="00020583">
        <w:rPr>
          <w:rFonts w:ascii="Times New Roman" w:hAnsi="Times New Roman"/>
          <w:sz w:val="24"/>
        </w:rPr>
        <w:t>a</w:t>
      </w:r>
      <w:r w:rsidR="002F1926">
        <w:rPr>
          <w:rFonts w:ascii="Times New Roman" w:hAnsi="Times New Roman"/>
          <w:sz w:val="24"/>
        </w:rPr>
        <w:t>m</w:t>
      </w:r>
      <w:r w:rsidR="00020583">
        <w:rPr>
          <w:rFonts w:ascii="Times New Roman" w:hAnsi="Times New Roman"/>
          <w:sz w:val="24"/>
        </w:rPr>
        <w:t>e</w:t>
      </w:r>
      <w:r w:rsidR="002F1926">
        <w:rPr>
          <w:rFonts w:ascii="Times New Roman" w:hAnsi="Times New Roman"/>
          <w:sz w:val="24"/>
        </w:rPr>
        <w:t xml:space="preserve">t. Põhjuseks, et </w:t>
      </w:r>
      <w:r w:rsidR="00020583">
        <w:rPr>
          <w:rFonts w:ascii="Times New Roman" w:hAnsi="Times New Roman"/>
          <w:sz w:val="24"/>
        </w:rPr>
        <w:t xml:space="preserve">tegemist on tervishoiuteenuse osutamisega seotud </w:t>
      </w:r>
      <w:r w:rsidR="00422E4A">
        <w:rPr>
          <w:rFonts w:ascii="Times New Roman" w:hAnsi="Times New Roman"/>
          <w:sz w:val="24"/>
        </w:rPr>
        <w:t xml:space="preserve">tegevustega. </w:t>
      </w:r>
      <w:r w:rsidR="006E10BD">
        <w:rPr>
          <w:rFonts w:ascii="Times New Roman" w:hAnsi="Times New Roman"/>
          <w:sz w:val="24"/>
        </w:rPr>
        <w:t xml:space="preserve">Näiteks Kaitsevägi on haldusorgan, kes on samal ajal tervishoiuteenuse osutaja ja kelle üle siis Terviseamet teeb </w:t>
      </w:r>
      <w:proofErr w:type="spellStart"/>
      <w:r w:rsidR="006E10BD">
        <w:rPr>
          <w:rFonts w:ascii="Times New Roman" w:hAnsi="Times New Roman"/>
          <w:sz w:val="24"/>
        </w:rPr>
        <w:t>haldusjärelvalvet</w:t>
      </w:r>
      <w:proofErr w:type="spellEnd"/>
      <w:r w:rsidR="006E10BD">
        <w:rPr>
          <w:rFonts w:ascii="Times New Roman" w:hAnsi="Times New Roman"/>
          <w:sz w:val="24"/>
        </w:rPr>
        <w:t xml:space="preserve">. </w:t>
      </w:r>
    </w:p>
    <w:p w14:paraId="12B03AE2" w14:textId="77777777" w:rsidR="00795D33" w:rsidRDefault="00795D33">
      <w:pPr>
        <w:rPr>
          <w:rFonts w:ascii="Times New Roman" w:hAnsi="Times New Roman"/>
          <w:sz w:val="24"/>
        </w:rPr>
      </w:pPr>
    </w:p>
    <w:p w14:paraId="30E3CA13" w14:textId="6819A5DE" w:rsidR="00795D33" w:rsidRDefault="00795D33">
      <w:pPr>
        <w:rPr>
          <w:rFonts w:ascii="Times New Roman" w:hAnsi="Times New Roman"/>
          <w:sz w:val="24"/>
        </w:rPr>
      </w:pPr>
      <w:r w:rsidRPr="00E35389">
        <w:rPr>
          <w:rFonts w:ascii="Times New Roman" w:hAnsi="Times New Roman"/>
          <w:sz w:val="24"/>
          <w:u w:val="single"/>
        </w:rPr>
        <w:t>Punktiga 11</w:t>
      </w:r>
      <w:r>
        <w:rPr>
          <w:rFonts w:ascii="Times New Roman" w:hAnsi="Times New Roman"/>
          <w:sz w:val="24"/>
        </w:rPr>
        <w:t xml:space="preserve"> </w:t>
      </w:r>
      <w:r w:rsidR="00F37304">
        <w:rPr>
          <w:rFonts w:ascii="Times New Roman" w:hAnsi="Times New Roman"/>
          <w:sz w:val="24"/>
        </w:rPr>
        <w:t xml:space="preserve">sõnastatakse ümber </w:t>
      </w:r>
      <w:r w:rsidR="00F06C7A">
        <w:rPr>
          <w:rFonts w:ascii="Times New Roman" w:hAnsi="Times New Roman"/>
          <w:sz w:val="24"/>
        </w:rPr>
        <w:t>rakendussäte E</w:t>
      </w:r>
      <w:r w:rsidR="00F06C7A" w:rsidRPr="00F06C7A">
        <w:rPr>
          <w:rFonts w:ascii="Times New Roman" w:hAnsi="Times New Roman"/>
          <w:sz w:val="24"/>
        </w:rPr>
        <w:t>uroopa meditsiiniseadmete andmebaasiga seotud kohustuste ja nõuete rakendami</w:t>
      </w:r>
      <w:r w:rsidR="00F06C7A">
        <w:rPr>
          <w:rFonts w:ascii="Times New Roman" w:hAnsi="Times New Roman"/>
          <w:sz w:val="24"/>
        </w:rPr>
        <w:t>s</w:t>
      </w:r>
      <w:r w:rsidR="00F06C7A" w:rsidRPr="00F06C7A">
        <w:rPr>
          <w:rFonts w:ascii="Times New Roman" w:hAnsi="Times New Roman"/>
          <w:sz w:val="24"/>
        </w:rPr>
        <w:t>e</w:t>
      </w:r>
      <w:r w:rsidR="00F06C7A">
        <w:rPr>
          <w:rFonts w:ascii="Times New Roman" w:hAnsi="Times New Roman"/>
          <w:sz w:val="24"/>
        </w:rPr>
        <w:t xml:space="preserve"> kohta. </w:t>
      </w:r>
      <w:r w:rsidR="00832068">
        <w:rPr>
          <w:rFonts w:ascii="Times New Roman" w:hAnsi="Times New Roman"/>
          <w:sz w:val="24"/>
        </w:rPr>
        <w:t xml:space="preserve">Muudetud sõnastus parandab kehtivas </w:t>
      </w:r>
      <w:proofErr w:type="spellStart"/>
      <w:r w:rsidR="00832068">
        <w:rPr>
          <w:rFonts w:ascii="Times New Roman" w:hAnsi="Times New Roman"/>
          <w:sz w:val="24"/>
        </w:rPr>
        <w:t>MSS-i</w:t>
      </w:r>
      <w:proofErr w:type="spellEnd"/>
      <w:r w:rsidR="00832068">
        <w:rPr>
          <w:rFonts w:ascii="Times New Roman" w:hAnsi="Times New Roman"/>
          <w:sz w:val="24"/>
        </w:rPr>
        <w:t xml:space="preserve"> versioonis oleva vea määruse</w:t>
      </w:r>
      <w:r w:rsidR="00FD4C7A">
        <w:rPr>
          <w:rFonts w:ascii="Times New Roman" w:hAnsi="Times New Roman"/>
          <w:sz w:val="24"/>
        </w:rPr>
        <w:t xml:space="preserve"> (EL) 2017/745</w:t>
      </w:r>
      <w:r w:rsidR="00832068">
        <w:rPr>
          <w:rFonts w:ascii="Times New Roman" w:hAnsi="Times New Roman"/>
          <w:sz w:val="24"/>
        </w:rPr>
        <w:t xml:space="preserve"> artiklile viitamisel</w:t>
      </w:r>
      <w:r w:rsidR="0022721D">
        <w:rPr>
          <w:rFonts w:ascii="Times New Roman" w:hAnsi="Times New Roman"/>
          <w:sz w:val="24"/>
        </w:rPr>
        <w:t>, asendades numbri 122 numbriga 123. Muudetud sõnastusega jäetakse välja EL määrustele punktide tasemel viitamine</w:t>
      </w:r>
      <w:r w:rsidR="00FD4C7A">
        <w:rPr>
          <w:rFonts w:ascii="Times New Roman" w:hAnsi="Times New Roman"/>
          <w:sz w:val="24"/>
        </w:rPr>
        <w:t xml:space="preserve">, </w:t>
      </w:r>
      <w:r w:rsidR="00FD4C7A">
        <w:rPr>
          <w:rFonts w:ascii="Times New Roman" w:hAnsi="Times New Roman"/>
          <w:sz w:val="24"/>
        </w:rPr>
        <w:lastRenderedPageBreak/>
        <w:t>kuna h</w:t>
      </w:r>
      <w:r w:rsidR="00755CEF">
        <w:rPr>
          <w:rFonts w:ascii="Times New Roman" w:hAnsi="Times New Roman"/>
          <w:sz w:val="24"/>
        </w:rPr>
        <w:t>etkel on</w:t>
      </w:r>
      <w:r w:rsidR="00FD4C7A">
        <w:rPr>
          <w:rFonts w:ascii="Times New Roman" w:hAnsi="Times New Roman"/>
          <w:sz w:val="24"/>
        </w:rPr>
        <w:t xml:space="preserve"> EL-is</w:t>
      </w:r>
      <w:r w:rsidR="00755CEF">
        <w:rPr>
          <w:rFonts w:ascii="Times New Roman" w:hAnsi="Times New Roman"/>
          <w:sz w:val="24"/>
        </w:rPr>
        <w:t xml:space="preserve"> </w:t>
      </w:r>
      <w:r w:rsidR="00C210C9">
        <w:rPr>
          <w:rFonts w:ascii="Times New Roman" w:hAnsi="Times New Roman"/>
          <w:sz w:val="24"/>
        </w:rPr>
        <w:t>tehtud ettepanek muuta EL määrust</w:t>
      </w:r>
      <w:r w:rsidR="00105B70">
        <w:rPr>
          <w:rFonts w:ascii="Times New Roman" w:hAnsi="Times New Roman"/>
          <w:sz w:val="24"/>
        </w:rPr>
        <w:t>es</w:t>
      </w:r>
      <w:r w:rsidR="00647A0B">
        <w:rPr>
          <w:rFonts w:ascii="Times New Roman" w:hAnsi="Times New Roman"/>
          <w:sz w:val="24"/>
        </w:rPr>
        <w:t xml:space="preserve"> </w:t>
      </w:r>
      <w:r w:rsidR="00A054D3">
        <w:rPr>
          <w:rFonts w:ascii="Times New Roman" w:hAnsi="Times New Roman"/>
          <w:sz w:val="24"/>
        </w:rPr>
        <w:t xml:space="preserve">artikleid jõustumise ja kohaldamise kuupäevade kohta selliselt, et kehtivas </w:t>
      </w:r>
      <w:proofErr w:type="spellStart"/>
      <w:r w:rsidR="00A054D3">
        <w:rPr>
          <w:rFonts w:ascii="Times New Roman" w:hAnsi="Times New Roman"/>
          <w:sz w:val="24"/>
        </w:rPr>
        <w:t>MSS-is</w:t>
      </w:r>
      <w:proofErr w:type="spellEnd"/>
      <w:r w:rsidR="00A054D3">
        <w:rPr>
          <w:rFonts w:ascii="Times New Roman" w:hAnsi="Times New Roman"/>
          <w:sz w:val="24"/>
        </w:rPr>
        <w:t xml:space="preserve"> viidatud</w:t>
      </w:r>
      <w:r w:rsidR="006D1A5B">
        <w:rPr>
          <w:rFonts w:ascii="Times New Roman" w:hAnsi="Times New Roman"/>
          <w:sz w:val="24"/>
        </w:rPr>
        <w:t xml:space="preserve"> punkt a jäetakse määrusest (EL) 2017/746 välja. </w:t>
      </w:r>
      <w:r w:rsidR="008D33BB">
        <w:rPr>
          <w:rFonts w:ascii="Times New Roman" w:hAnsi="Times New Roman"/>
          <w:sz w:val="24"/>
        </w:rPr>
        <w:t xml:space="preserve">Viimasena täpsustab muutus </w:t>
      </w:r>
      <w:proofErr w:type="spellStart"/>
      <w:r w:rsidR="008D33BB">
        <w:rPr>
          <w:rFonts w:ascii="Times New Roman" w:hAnsi="Times New Roman"/>
          <w:sz w:val="24"/>
        </w:rPr>
        <w:t>MSS-i</w:t>
      </w:r>
      <w:proofErr w:type="spellEnd"/>
      <w:r w:rsidR="008D33BB">
        <w:rPr>
          <w:rFonts w:ascii="Times New Roman" w:hAnsi="Times New Roman"/>
          <w:sz w:val="24"/>
        </w:rPr>
        <w:t xml:space="preserve"> redaktsiooni, millest tuleb </w:t>
      </w:r>
      <w:r w:rsidR="00A91873">
        <w:rPr>
          <w:rFonts w:ascii="Times New Roman" w:hAnsi="Times New Roman"/>
          <w:sz w:val="24"/>
        </w:rPr>
        <w:t xml:space="preserve">teabevahetuse ja andmete edastamise kohustuste täitmisel lähtuda, kuna </w:t>
      </w:r>
      <w:proofErr w:type="spellStart"/>
      <w:r w:rsidR="00A91873">
        <w:rPr>
          <w:rFonts w:ascii="Times New Roman" w:hAnsi="Times New Roman"/>
          <w:sz w:val="24"/>
        </w:rPr>
        <w:t>MSS-i</w:t>
      </w:r>
      <w:proofErr w:type="spellEnd"/>
      <w:r w:rsidR="00A91873">
        <w:rPr>
          <w:rFonts w:ascii="Times New Roman" w:hAnsi="Times New Roman"/>
          <w:sz w:val="24"/>
        </w:rPr>
        <w:t xml:space="preserve"> viide eelnevalt kehtivale redaktsioonile ei ole enam õige ning pigem on eksitava mõjuga.</w:t>
      </w:r>
    </w:p>
    <w:p w14:paraId="60AA846C" w14:textId="77777777" w:rsidR="0098141D" w:rsidRDefault="0098141D" w:rsidP="004D53B5">
      <w:pPr>
        <w:rPr>
          <w:rFonts w:ascii="Times New Roman" w:hAnsi="Times New Roman"/>
          <w:sz w:val="24"/>
        </w:rPr>
      </w:pPr>
    </w:p>
    <w:p w14:paraId="756B5213" w14:textId="513E9044" w:rsidR="00D34819" w:rsidRPr="00A50A89" w:rsidRDefault="00D34819" w:rsidP="004D53B5">
      <w:pPr>
        <w:rPr>
          <w:rFonts w:ascii="Times New Roman" w:hAnsi="Times New Roman"/>
          <w:b/>
          <w:sz w:val="24"/>
        </w:rPr>
      </w:pPr>
      <w:bookmarkStart w:id="9" w:name="_Hlk161399598"/>
      <w:r w:rsidRPr="00B57F8B">
        <w:rPr>
          <w:rFonts w:ascii="Times New Roman" w:hAnsi="Times New Roman"/>
          <w:b/>
          <w:bCs/>
          <w:sz w:val="24"/>
        </w:rPr>
        <w:t>Eelnõu §-ga 2 muudetakse</w:t>
      </w:r>
      <w:r w:rsidR="00436288" w:rsidRPr="00B57F8B">
        <w:rPr>
          <w:rFonts w:ascii="Times New Roman" w:hAnsi="Times New Roman"/>
          <w:b/>
          <w:bCs/>
          <w:sz w:val="24"/>
        </w:rPr>
        <w:t xml:space="preserve"> ravikindlustuse seadust.</w:t>
      </w:r>
    </w:p>
    <w:p w14:paraId="2B384B40" w14:textId="77777777" w:rsidR="00D34819" w:rsidRDefault="00D34819" w:rsidP="004D53B5">
      <w:pPr>
        <w:rPr>
          <w:rFonts w:ascii="Times New Roman" w:hAnsi="Times New Roman"/>
          <w:sz w:val="24"/>
        </w:rPr>
      </w:pPr>
    </w:p>
    <w:p w14:paraId="40979F0E" w14:textId="50CD0490" w:rsidR="007963E6" w:rsidRDefault="007963E6" w:rsidP="004D53B5">
      <w:pPr>
        <w:rPr>
          <w:rFonts w:ascii="Times New Roman" w:hAnsi="Times New Roman"/>
          <w:sz w:val="24"/>
        </w:rPr>
      </w:pPr>
      <w:proofErr w:type="spellStart"/>
      <w:r>
        <w:rPr>
          <w:rFonts w:ascii="Times New Roman" w:hAnsi="Times New Roman"/>
          <w:sz w:val="24"/>
        </w:rPr>
        <w:t>RaKS</w:t>
      </w:r>
      <w:proofErr w:type="spellEnd"/>
      <w:r>
        <w:rPr>
          <w:rFonts w:ascii="Times New Roman" w:hAnsi="Times New Roman"/>
          <w:sz w:val="24"/>
        </w:rPr>
        <w:t xml:space="preserve"> § 48</w:t>
      </w:r>
      <w:r w:rsidRPr="00AE363C">
        <w:rPr>
          <w:rFonts w:ascii="Times New Roman" w:hAnsi="Times New Roman"/>
          <w:sz w:val="24"/>
          <w:vertAlign w:val="superscript"/>
        </w:rPr>
        <w:t>1</w:t>
      </w:r>
      <w:r w:rsidR="002C6FE9">
        <w:rPr>
          <w:rFonts w:ascii="Times New Roman" w:hAnsi="Times New Roman"/>
          <w:sz w:val="24"/>
        </w:rPr>
        <w:t xml:space="preserve"> lõikes 6 asendatakse Terviseameti</w:t>
      </w:r>
      <w:r w:rsidR="00AE363C">
        <w:rPr>
          <w:rFonts w:ascii="Times New Roman" w:hAnsi="Times New Roman"/>
          <w:sz w:val="24"/>
        </w:rPr>
        <w:t xml:space="preserve"> õigus algatada meditsiiniseadmete loetelu muutmise ettepanek Ravimiameti omaga</w:t>
      </w:r>
      <w:r w:rsidR="00FA416E">
        <w:rPr>
          <w:rFonts w:ascii="Times New Roman" w:hAnsi="Times New Roman"/>
          <w:sz w:val="24"/>
        </w:rPr>
        <w:t xml:space="preserve">. Nimelt </w:t>
      </w:r>
      <w:r w:rsidR="00385BEE">
        <w:rPr>
          <w:rFonts w:ascii="Times New Roman" w:hAnsi="Times New Roman"/>
          <w:sz w:val="24"/>
        </w:rPr>
        <w:t xml:space="preserve">kehtestatakse </w:t>
      </w:r>
      <w:proofErr w:type="spellStart"/>
      <w:r w:rsidR="00385BEE">
        <w:rPr>
          <w:rFonts w:ascii="Times New Roman" w:hAnsi="Times New Roman"/>
          <w:sz w:val="24"/>
        </w:rPr>
        <w:t>RaKS</w:t>
      </w:r>
      <w:proofErr w:type="spellEnd"/>
      <w:r w:rsidR="00385BEE">
        <w:rPr>
          <w:rFonts w:ascii="Times New Roman" w:hAnsi="Times New Roman"/>
          <w:sz w:val="24"/>
        </w:rPr>
        <w:t xml:space="preserve"> § 48 alusel Tervisekassa meditsiiniseadmete loetelu ning loetellu kantud meditsiiniseadmete eest </w:t>
      </w:r>
      <w:r w:rsidR="002C3340">
        <w:rPr>
          <w:rFonts w:ascii="Times New Roman" w:hAnsi="Times New Roman"/>
          <w:sz w:val="24"/>
        </w:rPr>
        <w:t xml:space="preserve">võtab Tervisekassa </w:t>
      </w:r>
      <w:r w:rsidR="00385BEE">
        <w:rPr>
          <w:rFonts w:ascii="Times New Roman" w:hAnsi="Times New Roman"/>
          <w:sz w:val="24"/>
        </w:rPr>
        <w:t xml:space="preserve">tasu maksmise kohustuse </w:t>
      </w:r>
      <w:r w:rsidR="002C3340">
        <w:rPr>
          <w:rFonts w:ascii="Times New Roman" w:hAnsi="Times New Roman"/>
          <w:sz w:val="24"/>
        </w:rPr>
        <w:t>üle. Kui on vajadus meditsiiniseadmete loetelu muuta, siis on üheks ettepanku tegijaks</w:t>
      </w:r>
      <w:r w:rsidR="00474336">
        <w:rPr>
          <w:rFonts w:ascii="Times New Roman" w:hAnsi="Times New Roman"/>
          <w:sz w:val="24"/>
        </w:rPr>
        <w:t xml:space="preserve"> täna kehtiva seaduse alusel Terviseamet kui pädev asutus</w:t>
      </w:r>
      <w:r w:rsidR="004559D9">
        <w:rPr>
          <w:rFonts w:ascii="Times New Roman" w:hAnsi="Times New Roman"/>
          <w:sz w:val="24"/>
        </w:rPr>
        <w:t>, kes meditsiiniseadmete loetelu muutmise protsessis osaleb kriteeriumitele vastavuse hindajana, andes hinnangu meditsiiniseadme nõuetele vastavuse osas</w:t>
      </w:r>
      <w:r w:rsidR="00474336">
        <w:rPr>
          <w:rFonts w:ascii="Times New Roman" w:hAnsi="Times New Roman"/>
          <w:sz w:val="24"/>
        </w:rPr>
        <w:t xml:space="preserve">. Tulevikus on pädevaks asutuseks ja ettepaneku tegemise õigusega Ravimiamet. </w:t>
      </w:r>
    </w:p>
    <w:p w14:paraId="6B85732D" w14:textId="77777777" w:rsidR="00AE363C" w:rsidRDefault="00AE363C" w:rsidP="004D53B5">
      <w:pPr>
        <w:rPr>
          <w:rFonts w:ascii="Times New Roman" w:hAnsi="Times New Roman"/>
          <w:sz w:val="24"/>
        </w:rPr>
      </w:pPr>
    </w:p>
    <w:p w14:paraId="389DEA67" w14:textId="4B5763EE" w:rsidR="00D34819" w:rsidRPr="00A50A89" w:rsidRDefault="00D34819" w:rsidP="004D53B5">
      <w:pPr>
        <w:rPr>
          <w:rFonts w:ascii="Times New Roman" w:hAnsi="Times New Roman"/>
          <w:b/>
          <w:sz w:val="24"/>
        </w:rPr>
      </w:pPr>
      <w:r w:rsidRPr="00B57F8B">
        <w:rPr>
          <w:rFonts w:ascii="Times New Roman" w:hAnsi="Times New Roman"/>
          <w:b/>
          <w:bCs/>
          <w:sz w:val="24"/>
        </w:rPr>
        <w:t>Eelnõu §-ga 3 muudetakse</w:t>
      </w:r>
      <w:r w:rsidR="00436288" w:rsidRPr="00B57F8B">
        <w:rPr>
          <w:rFonts w:ascii="Times New Roman" w:hAnsi="Times New Roman"/>
          <w:b/>
          <w:bCs/>
          <w:sz w:val="24"/>
        </w:rPr>
        <w:t xml:space="preserve"> reklaamiseadust.</w:t>
      </w:r>
    </w:p>
    <w:p w14:paraId="3C7B9E5F" w14:textId="77777777" w:rsidR="00D34819" w:rsidRPr="000710C6" w:rsidRDefault="00D34819" w:rsidP="004D53B5">
      <w:pPr>
        <w:rPr>
          <w:rFonts w:ascii="Times New Roman" w:hAnsi="Times New Roman"/>
          <w:sz w:val="24"/>
        </w:rPr>
      </w:pPr>
    </w:p>
    <w:p w14:paraId="5F485B8E" w14:textId="04EC3C6E" w:rsidR="00B42D36" w:rsidRPr="00A50A89" w:rsidRDefault="00B42D36" w:rsidP="004D53B5">
      <w:pPr>
        <w:rPr>
          <w:rFonts w:ascii="Times New Roman" w:hAnsi="Times New Roman"/>
          <w:sz w:val="24"/>
        </w:rPr>
      </w:pPr>
      <w:r w:rsidRPr="00DD2026">
        <w:rPr>
          <w:rFonts w:ascii="Times New Roman" w:hAnsi="Times New Roman"/>
          <w:sz w:val="24"/>
          <w:u w:val="single"/>
        </w:rPr>
        <w:t>Punktiga 1</w:t>
      </w:r>
      <w:r w:rsidR="00641914">
        <w:rPr>
          <w:rFonts w:ascii="Times New Roman" w:hAnsi="Times New Roman"/>
          <w:sz w:val="24"/>
        </w:rPr>
        <w:t xml:space="preserve"> </w:t>
      </w:r>
      <w:r w:rsidR="008C2D8D">
        <w:rPr>
          <w:rFonts w:ascii="Times New Roman" w:hAnsi="Times New Roman"/>
          <w:sz w:val="24"/>
        </w:rPr>
        <w:t xml:space="preserve">muudetakse § 30 lõiget 2. </w:t>
      </w:r>
      <w:r w:rsidR="00697189">
        <w:rPr>
          <w:rFonts w:ascii="Times New Roman" w:hAnsi="Times New Roman"/>
          <w:sz w:val="24"/>
        </w:rPr>
        <w:t>P</w:t>
      </w:r>
      <w:r w:rsidR="008C2D8D">
        <w:rPr>
          <w:rFonts w:ascii="Times New Roman" w:hAnsi="Times New Roman"/>
          <w:sz w:val="24"/>
        </w:rPr>
        <w:t>unktis 1 lisatakse Ravimiameti pädevusse järelevalve tegemine meditsiiniseadmete reklaami üle</w:t>
      </w:r>
      <w:r w:rsidR="005E4C7B">
        <w:rPr>
          <w:rFonts w:ascii="Times New Roman" w:hAnsi="Times New Roman"/>
          <w:sz w:val="24"/>
        </w:rPr>
        <w:t xml:space="preserve">. Terviseametile jääb pädevus teha riiklikku järelevalvet tervishoiuteenuste reklaami üle. </w:t>
      </w:r>
    </w:p>
    <w:p w14:paraId="623BEB68" w14:textId="77777777" w:rsidR="00B42D36" w:rsidRDefault="00B42D36" w:rsidP="004D53B5">
      <w:pPr>
        <w:rPr>
          <w:rFonts w:ascii="Times New Roman" w:hAnsi="Times New Roman"/>
          <w:bCs/>
          <w:sz w:val="24"/>
        </w:rPr>
      </w:pPr>
    </w:p>
    <w:p w14:paraId="7DC75A92" w14:textId="55BA384A" w:rsidR="00B42D36" w:rsidRPr="000710C6" w:rsidRDefault="00B42D36" w:rsidP="004D53B5">
      <w:pPr>
        <w:rPr>
          <w:rFonts w:ascii="Times New Roman" w:hAnsi="Times New Roman"/>
          <w:sz w:val="24"/>
        </w:rPr>
      </w:pPr>
      <w:r w:rsidRPr="00DD2026">
        <w:rPr>
          <w:rFonts w:ascii="Times New Roman" w:hAnsi="Times New Roman"/>
          <w:sz w:val="24"/>
          <w:u w:val="single"/>
        </w:rPr>
        <w:t>Punktiga 2</w:t>
      </w:r>
      <w:r w:rsidRPr="009A2396">
        <w:rPr>
          <w:rFonts w:ascii="Times New Roman" w:hAnsi="Times New Roman"/>
          <w:sz w:val="24"/>
        </w:rPr>
        <w:t xml:space="preserve"> </w:t>
      </w:r>
      <w:r w:rsidR="00697189">
        <w:rPr>
          <w:rFonts w:ascii="Times New Roman" w:hAnsi="Times New Roman"/>
          <w:sz w:val="24"/>
        </w:rPr>
        <w:t>tehakse sarnane muudatus nagu punktiga 1. Ravimiamet saab juurde õiguse kohtuväliselt menetleda</w:t>
      </w:r>
      <w:r w:rsidR="00206E39">
        <w:rPr>
          <w:rFonts w:ascii="Times New Roman" w:hAnsi="Times New Roman"/>
          <w:sz w:val="24"/>
        </w:rPr>
        <w:t xml:space="preserve"> meditsiiniseadmete reklaami rikkumisi. </w:t>
      </w:r>
    </w:p>
    <w:p w14:paraId="5A4E1140" w14:textId="77777777" w:rsidR="00B42D36" w:rsidRPr="00B57F8B" w:rsidRDefault="00B42D36" w:rsidP="004D53B5">
      <w:pPr>
        <w:rPr>
          <w:rFonts w:ascii="Times New Roman" w:hAnsi="Times New Roman"/>
          <w:b/>
          <w:sz w:val="24"/>
        </w:rPr>
      </w:pPr>
    </w:p>
    <w:p w14:paraId="4880F48C" w14:textId="62EB577B" w:rsidR="003B3605" w:rsidRPr="00A50A89" w:rsidRDefault="00D34819" w:rsidP="003B3605">
      <w:pPr>
        <w:rPr>
          <w:rFonts w:ascii="Times New Roman" w:hAnsi="Times New Roman"/>
          <w:b/>
          <w:sz w:val="24"/>
        </w:rPr>
      </w:pPr>
      <w:r w:rsidRPr="00B57F8B">
        <w:rPr>
          <w:rFonts w:ascii="Times New Roman" w:hAnsi="Times New Roman"/>
          <w:b/>
          <w:bCs/>
          <w:sz w:val="24"/>
        </w:rPr>
        <w:t xml:space="preserve">Eelnõu §-ga 4 muudetakse </w:t>
      </w:r>
      <w:r w:rsidR="003B3605" w:rsidRPr="00B57F8B">
        <w:rPr>
          <w:rFonts w:ascii="Times New Roman" w:hAnsi="Times New Roman"/>
          <w:b/>
          <w:bCs/>
          <w:sz w:val="24"/>
        </w:rPr>
        <w:t>riigilõivuseadust.</w:t>
      </w:r>
    </w:p>
    <w:p w14:paraId="29CBB703" w14:textId="77777777" w:rsidR="003B3605" w:rsidRDefault="003B3605" w:rsidP="003B3605">
      <w:pPr>
        <w:rPr>
          <w:rFonts w:ascii="Times New Roman" w:hAnsi="Times New Roman"/>
          <w:b/>
          <w:bCs/>
          <w:sz w:val="24"/>
        </w:rPr>
      </w:pPr>
    </w:p>
    <w:p w14:paraId="2733D77F" w14:textId="497D5BB1" w:rsidR="00650D7B" w:rsidRPr="00A50A89" w:rsidRDefault="00650D7B" w:rsidP="003B3605">
      <w:pPr>
        <w:rPr>
          <w:rFonts w:ascii="Times New Roman" w:hAnsi="Times New Roman"/>
          <w:sz w:val="24"/>
        </w:rPr>
      </w:pPr>
      <w:r w:rsidRPr="00650D7B">
        <w:rPr>
          <w:rFonts w:ascii="Times New Roman" w:hAnsi="Times New Roman"/>
          <w:sz w:val="24"/>
        </w:rPr>
        <w:t xml:space="preserve">Meditsiiniseadme </w:t>
      </w:r>
      <w:r>
        <w:rPr>
          <w:rFonts w:ascii="Times New Roman" w:hAnsi="Times New Roman"/>
          <w:sz w:val="24"/>
        </w:rPr>
        <w:t xml:space="preserve">seaduse alusel tehtavate toimingute </w:t>
      </w:r>
      <w:r w:rsidR="00042823">
        <w:rPr>
          <w:rFonts w:ascii="Times New Roman" w:hAnsi="Times New Roman"/>
          <w:sz w:val="24"/>
        </w:rPr>
        <w:t>jaotis tõstetakse Ravimiameti tegevuste peatükki. Sisulisi muudatusi ei tehta</w:t>
      </w:r>
      <w:r w:rsidR="005B09C9">
        <w:rPr>
          <w:rFonts w:ascii="Times New Roman" w:hAnsi="Times New Roman"/>
          <w:sz w:val="24"/>
        </w:rPr>
        <w:t xml:space="preserve">. </w:t>
      </w:r>
      <w:r w:rsidR="00810FDF">
        <w:rPr>
          <w:rFonts w:ascii="Times New Roman" w:hAnsi="Times New Roman"/>
          <w:sz w:val="24"/>
        </w:rPr>
        <w:t>Riigilõiv</w:t>
      </w:r>
      <w:r w:rsidR="00F834F4">
        <w:rPr>
          <w:rFonts w:ascii="Times New Roman" w:hAnsi="Times New Roman"/>
          <w:sz w:val="24"/>
        </w:rPr>
        <w:t>ude suurust ei muudeta</w:t>
      </w:r>
      <w:r w:rsidR="00810FDF">
        <w:rPr>
          <w:rFonts w:ascii="Times New Roman" w:hAnsi="Times New Roman"/>
          <w:sz w:val="24"/>
        </w:rPr>
        <w:t xml:space="preserve">. </w:t>
      </w:r>
    </w:p>
    <w:p w14:paraId="404D2248" w14:textId="77777777" w:rsidR="00650D7B" w:rsidRPr="00B57F8B" w:rsidRDefault="00650D7B" w:rsidP="003B3605">
      <w:pPr>
        <w:rPr>
          <w:rFonts w:ascii="Times New Roman" w:hAnsi="Times New Roman"/>
          <w:b/>
          <w:bCs/>
          <w:sz w:val="24"/>
        </w:rPr>
      </w:pPr>
    </w:p>
    <w:p w14:paraId="7376F42C" w14:textId="1A91E07B" w:rsidR="003B3605" w:rsidRPr="00A50A89" w:rsidRDefault="003B3605" w:rsidP="003B3605">
      <w:pPr>
        <w:rPr>
          <w:rFonts w:ascii="Times New Roman" w:hAnsi="Times New Roman"/>
          <w:b/>
          <w:sz w:val="24"/>
        </w:rPr>
      </w:pPr>
      <w:r w:rsidRPr="00B57F8B">
        <w:rPr>
          <w:rFonts w:ascii="Times New Roman" w:hAnsi="Times New Roman"/>
          <w:b/>
          <w:bCs/>
          <w:sz w:val="24"/>
        </w:rPr>
        <w:t>Eelnõu §-ga 5 muudetakse</w:t>
      </w:r>
      <w:r w:rsidR="00674D8B" w:rsidRPr="00B57F8B">
        <w:rPr>
          <w:rFonts w:ascii="Times New Roman" w:hAnsi="Times New Roman"/>
          <w:b/>
          <w:bCs/>
          <w:sz w:val="24"/>
        </w:rPr>
        <w:t xml:space="preserve"> tervishoiuteenuste korraldamise seadust.</w:t>
      </w:r>
    </w:p>
    <w:p w14:paraId="7452B439" w14:textId="77777777" w:rsidR="00F834F4" w:rsidRDefault="00F834F4" w:rsidP="003B3605">
      <w:pPr>
        <w:rPr>
          <w:rFonts w:ascii="Times New Roman" w:hAnsi="Times New Roman"/>
          <w:b/>
          <w:bCs/>
          <w:sz w:val="24"/>
        </w:rPr>
      </w:pPr>
    </w:p>
    <w:p w14:paraId="528926E1" w14:textId="1E0BF164" w:rsidR="00F834F4" w:rsidRPr="00A50A89" w:rsidRDefault="00F834F4" w:rsidP="0096318A">
      <w:pPr>
        <w:shd w:val="clear" w:color="auto" w:fill="FFFFFF"/>
        <w:rPr>
          <w:rFonts w:ascii="Times New Roman" w:hAnsi="Times New Roman"/>
          <w:sz w:val="24"/>
        </w:rPr>
      </w:pPr>
      <w:r w:rsidRPr="000070C0">
        <w:rPr>
          <w:rFonts w:ascii="Times New Roman" w:hAnsi="Times New Roman"/>
          <w:sz w:val="24"/>
        </w:rPr>
        <w:t xml:space="preserve">Täiendatakse §-i </w:t>
      </w:r>
      <w:r w:rsidR="00C66501" w:rsidRPr="000070C0">
        <w:rPr>
          <w:rFonts w:ascii="Times New Roman" w:hAnsi="Times New Roman"/>
          <w:sz w:val="24"/>
        </w:rPr>
        <w:t>57</w:t>
      </w:r>
      <w:r w:rsidR="00C66501" w:rsidRPr="000070C0">
        <w:rPr>
          <w:rFonts w:ascii="Times New Roman" w:hAnsi="Times New Roman"/>
          <w:sz w:val="24"/>
          <w:vertAlign w:val="superscript"/>
        </w:rPr>
        <w:t>3</w:t>
      </w:r>
      <w:r w:rsidR="00C66501" w:rsidRPr="000070C0">
        <w:rPr>
          <w:rFonts w:ascii="Times New Roman" w:hAnsi="Times New Roman"/>
          <w:sz w:val="24"/>
        </w:rPr>
        <w:t xml:space="preserve"> lõiget 2 punkti 5 Ravim</w:t>
      </w:r>
      <w:r w:rsidR="00D42D32">
        <w:rPr>
          <w:rFonts w:ascii="Times New Roman" w:hAnsi="Times New Roman"/>
          <w:sz w:val="24"/>
        </w:rPr>
        <w:t>iam</w:t>
      </w:r>
      <w:r w:rsidR="00C66501" w:rsidRPr="000070C0">
        <w:rPr>
          <w:rFonts w:ascii="Times New Roman" w:hAnsi="Times New Roman"/>
          <w:sz w:val="24"/>
        </w:rPr>
        <w:t xml:space="preserve">eti võrra. Nimelt </w:t>
      </w:r>
      <w:r w:rsidR="00AB3CA9" w:rsidRPr="0037236F">
        <w:rPr>
          <w:rFonts w:ascii="Times New Roman" w:hAnsi="Times New Roman"/>
          <w:sz w:val="24"/>
        </w:rPr>
        <w:t>annab</w:t>
      </w:r>
      <w:r w:rsidR="00C66501" w:rsidRPr="000070C0">
        <w:rPr>
          <w:rFonts w:ascii="Times New Roman" w:hAnsi="Times New Roman"/>
          <w:sz w:val="24"/>
        </w:rPr>
        <w:t xml:space="preserve"> tervisetehnoloogiate hindamise võrgustik meditsiiniseadmete loetelu</w:t>
      </w:r>
      <w:r w:rsidR="00F50971" w:rsidRPr="000070C0">
        <w:rPr>
          <w:rFonts w:ascii="Times New Roman" w:hAnsi="Times New Roman"/>
          <w:sz w:val="24"/>
        </w:rPr>
        <w:t xml:space="preserve"> koostamise kohta arvamusi. </w:t>
      </w:r>
      <w:r w:rsidR="00970988" w:rsidRPr="0096318A">
        <w:rPr>
          <w:rFonts w:ascii="Times New Roman" w:hAnsi="Times New Roman"/>
          <w:color w:val="212529"/>
          <w:sz w:val="24"/>
        </w:rPr>
        <w:t xml:space="preserve">Tervisetehnoloogia hindamise käigus kogutakse ja analüüsitakse tõenduspõhine informatsioon huvipakkuva tervisetehnoloogia rakendamise meditsiiniliste, sotsiaalsete, majanduslike ja eetiliste aspektide kohta. </w:t>
      </w:r>
      <w:r w:rsidR="00FC2E54" w:rsidRPr="0096318A">
        <w:rPr>
          <w:rFonts w:ascii="Times New Roman" w:hAnsi="Times New Roman"/>
          <w:color w:val="212529"/>
          <w:sz w:val="24"/>
        </w:rPr>
        <w:t xml:space="preserve">Tervisetehnoloogia hindamise käigus koostab </w:t>
      </w:r>
      <w:r w:rsidR="000A5419" w:rsidRPr="0096318A">
        <w:rPr>
          <w:rFonts w:ascii="Times New Roman" w:hAnsi="Times New Roman"/>
          <w:color w:val="212529"/>
          <w:sz w:val="24"/>
        </w:rPr>
        <w:t>Tartu Ülikooli juures asuv tervisetehnoloogiate hindamise ke</w:t>
      </w:r>
      <w:r w:rsidR="00B2134E" w:rsidRPr="0096318A">
        <w:rPr>
          <w:rFonts w:ascii="Times New Roman" w:hAnsi="Times New Roman"/>
          <w:color w:val="212529"/>
          <w:sz w:val="24"/>
        </w:rPr>
        <w:t xml:space="preserve">skus </w:t>
      </w:r>
      <w:r w:rsidR="00962B00" w:rsidRPr="0096318A">
        <w:rPr>
          <w:rFonts w:ascii="Times New Roman" w:hAnsi="Times New Roman"/>
          <w:color w:val="212529"/>
          <w:sz w:val="24"/>
        </w:rPr>
        <w:t>raporti</w:t>
      </w:r>
      <w:r w:rsidR="00453EAF" w:rsidRPr="0096318A">
        <w:rPr>
          <w:rFonts w:ascii="Times New Roman" w:hAnsi="Times New Roman"/>
          <w:color w:val="212529"/>
          <w:sz w:val="24"/>
        </w:rPr>
        <w:t xml:space="preserve">, milles antakse </w:t>
      </w:r>
      <w:r w:rsidR="00453EAF" w:rsidRPr="0096318A">
        <w:rPr>
          <w:rFonts w:ascii="Times New Roman" w:hAnsi="Times New Roman"/>
          <w:color w:val="212529"/>
          <w:sz w:val="24"/>
          <w:lang w:eastAsia="et-EE"/>
        </w:rPr>
        <w:t>enne uute tervisetehnoloogiate kasutuselevõtmist tõenduspõhine hinnang nende potentsiaalsetele eelistele, riskidele ja kulutõhususele</w:t>
      </w:r>
      <w:r w:rsidR="0037236F" w:rsidRPr="0096318A">
        <w:rPr>
          <w:rFonts w:ascii="Times New Roman" w:hAnsi="Times New Roman"/>
          <w:color w:val="212529"/>
          <w:sz w:val="24"/>
          <w:lang w:eastAsia="et-EE"/>
        </w:rPr>
        <w:t xml:space="preserve">. </w:t>
      </w:r>
      <w:r w:rsidR="00F50971" w:rsidRPr="000070C0">
        <w:rPr>
          <w:rFonts w:ascii="Times New Roman" w:hAnsi="Times New Roman"/>
          <w:sz w:val="24"/>
        </w:rPr>
        <w:t>Kuna nüüd saab meditsiiniseadmete pädevaks asutuseks Ravimiamet, on tarvis nimetada asutus sellena, kes hakkab</w:t>
      </w:r>
      <w:r w:rsidR="000070C0" w:rsidRPr="000070C0">
        <w:rPr>
          <w:rFonts w:ascii="Times New Roman" w:hAnsi="Times New Roman"/>
          <w:sz w:val="24"/>
        </w:rPr>
        <w:t xml:space="preserve"> arvamusi saama. </w:t>
      </w:r>
    </w:p>
    <w:p w14:paraId="602F107A" w14:textId="77777777" w:rsidR="00674D8B" w:rsidRPr="00B57F8B" w:rsidRDefault="00674D8B" w:rsidP="003B3605">
      <w:pPr>
        <w:rPr>
          <w:rFonts w:ascii="Times New Roman" w:hAnsi="Times New Roman"/>
          <w:b/>
          <w:bCs/>
          <w:sz w:val="24"/>
        </w:rPr>
      </w:pPr>
    </w:p>
    <w:p w14:paraId="4F171430" w14:textId="77777777" w:rsidR="00674D8B" w:rsidRPr="00A50A89" w:rsidRDefault="00674D8B" w:rsidP="003B3605">
      <w:pPr>
        <w:rPr>
          <w:rFonts w:ascii="Times New Roman" w:hAnsi="Times New Roman"/>
          <w:b/>
          <w:sz w:val="24"/>
        </w:rPr>
      </w:pPr>
      <w:r w:rsidRPr="00B57F8B">
        <w:rPr>
          <w:rFonts w:ascii="Times New Roman" w:hAnsi="Times New Roman"/>
          <w:b/>
          <w:bCs/>
          <w:sz w:val="24"/>
        </w:rPr>
        <w:t>Eelnõu §-ga 6 muudetakse toote nõuetele vastavuse seadust.</w:t>
      </w:r>
    </w:p>
    <w:p w14:paraId="129924B9" w14:textId="77777777" w:rsidR="006F6DD5" w:rsidRDefault="006F6DD5" w:rsidP="003B3605">
      <w:pPr>
        <w:rPr>
          <w:rFonts w:ascii="Times New Roman" w:hAnsi="Times New Roman"/>
          <w:b/>
          <w:bCs/>
          <w:sz w:val="24"/>
        </w:rPr>
      </w:pPr>
    </w:p>
    <w:p w14:paraId="7D8D384E" w14:textId="68454978" w:rsidR="006F6DD5" w:rsidRPr="00A50A89" w:rsidRDefault="006F6DD5" w:rsidP="003B3605">
      <w:pPr>
        <w:rPr>
          <w:rFonts w:ascii="Times New Roman" w:hAnsi="Times New Roman"/>
          <w:sz w:val="24"/>
        </w:rPr>
      </w:pPr>
      <w:r w:rsidRPr="00DD2026">
        <w:rPr>
          <w:rFonts w:ascii="Times New Roman" w:hAnsi="Times New Roman"/>
          <w:sz w:val="24"/>
          <w:u w:val="single"/>
        </w:rPr>
        <w:t>Punktiga 1</w:t>
      </w:r>
      <w:r w:rsidRPr="00B40FAE">
        <w:rPr>
          <w:rFonts w:ascii="Times New Roman" w:hAnsi="Times New Roman"/>
          <w:sz w:val="24"/>
        </w:rPr>
        <w:t xml:space="preserve"> </w:t>
      </w:r>
      <w:r w:rsidR="00B40FAE" w:rsidRPr="00B40FAE">
        <w:rPr>
          <w:rFonts w:ascii="Times New Roman" w:hAnsi="Times New Roman"/>
          <w:sz w:val="24"/>
        </w:rPr>
        <w:t xml:space="preserve">asendatakse Terviseamet Ravimiametiga, kuna edaspidi hakkab meditsiiniseadmete tegevuslube väljastama Ravimiamet. </w:t>
      </w:r>
      <w:r w:rsidR="0096318A">
        <w:rPr>
          <w:rFonts w:ascii="Times New Roman" w:hAnsi="Times New Roman"/>
          <w:sz w:val="24"/>
        </w:rPr>
        <w:t xml:space="preserve">Tegemist on </w:t>
      </w:r>
      <w:proofErr w:type="spellStart"/>
      <w:r w:rsidR="00DD2026">
        <w:rPr>
          <w:rFonts w:ascii="Times New Roman" w:hAnsi="Times New Roman"/>
          <w:sz w:val="24"/>
        </w:rPr>
        <w:t>vastavushindamisasutuse</w:t>
      </w:r>
      <w:proofErr w:type="spellEnd"/>
      <w:r w:rsidR="00DD2026">
        <w:rPr>
          <w:rFonts w:ascii="Times New Roman" w:hAnsi="Times New Roman"/>
          <w:sz w:val="24"/>
        </w:rPr>
        <w:t xml:space="preserve"> ehk teavitatud asutuse tegevusloaga. </w:t>
      </w:r>
    </w:p>
    <w:p w14:paraId="7D92FE0B" w14:textId="77777777" w:rsidR="00674D8B" w:rsidRDefault="00674D8B" w:rsidP="003B3605">
      <w:pPr>
        <w:rPr>
          <w:rFonts w:ascii="Times New Roman" w:hAnsi="Times New Roman"/>
          <w:sz w:val="24"/>
        </w:rPr>
      </w:pPr>
    </w:p>
    <w:p w14:paraId="30ABDF62" w14:textId="0EB2410B" w:rsidR="004573B5" w:rsidRPr="00A50A89" w:rsidRDefault="004573B5" w:rsidP="003B3605">
      <w:pPr>
        <w:rPr>
          <w:rFonts w:ascii="Times New Roman" w:hAnsi="Times New Roman"/>
          <w:sz w:val="24"/>
        </w:rPr>
      </w:pPr>
      <w:r w:rsidRPr="00DD2026">
        <w:rPr>
          <w:rFonts w:ascii="Times New Roman" w:hAnsi="Times New Roman"/>
          <w:sz w:val="24"/>
          <w:u w:val="single"/>
        </w:rPr>
        <w:t>Punktiga 2</w:t>
      </w:r>
      <w:r>
        <w:rPr>
          <w:rFonts w:ascii="Times New Roman" w:hAnsi="Times New Roman"/>
          <w:sz w:val="24"/>
        </w:rPr>
        <w:t xml:space="preserve"> täiendatakse </w:t>
      </w:r>
      <w:r w:rsidR="00CC36C2">
        <w:rPr>
          <w:rFonts w:ascii="Times New Roman" w:hAnsi="Times New Roman"/>
          <w:sz w:val="24"/>
        </w:rPr>
        <w:t xml:space="preserve">§-s 50 sisalduvat </w:t>
      </w:r>
      <w:r>
        <w:rPr>
          <w:rFonts w:ascii="Times New Roman" w:hAnsi="Times New Roman"/>
          <w:sz w:val="24"/>
        </w:rPr>
        <w:t>turujärel</w:t>
      </w:r>
      <w:r w:rsidR="00FD455B">
        <w:rPr>
          <w:rFonts w:ascii="Times New Roman" w:hAnsi="Times New Roman"/>
          <w:sz w:val="24"/>
        </w:rPr>
        <w:t>e</w:t>
      </w:r>
      <w:r>
        <w:rPr>
          <w:rFonts w:ascii="Times New Roman" w:hAnsi="Times New Roman"/>
          <w:sz w:val="24"/>
        </w:rPr>
        <w:t>valveasutuste nimekirja Ravimiametiga</w:t>
      </w:r>
      <w:r w:rsidR="00D729EA">
        <w:rPr>
          <w:rFonts w:ascii="Times New Roman" w:hAnsi="Times New Roman"/>
          <w:sz w:val="24"/>
        </w:rPr>
        <w:t>, kuna asutus hakkab teostama turujärel</w:t>
      </w:r>
      <w:r w:rsidR="00EA5463">
        <w:rPr>
          <w:rFonts w:ascii="Times New Roman" w:hAnsi="Times New Roman"/>
          <w:sz w:val="24"/>
        </w:rPr>
        <w:t>e</w:t>
      </w:r>
      <w:r w:rsidR="00D729EA">
        <w:rPr>
          <w:rFonts w:ascii="Times New Roman" w:hAnsi="Times New Roman"/>
          <w:sz w:val="24"/>
        </w:rPr>
        <w:t xml:space="preserve">valvet meditsiiniseadmete üle. </w:t>
      </w:r>
    </w:p>
    <w:p w14:paraId="3029F855" w14:textId="77777777" w:rsidR="00CC36C2" w:rsidRDefault="00CC36C2" w:rsidP="003B3605">
      <w:pPr>
        <w:rPr>
          <w:rFonts w:ascii="Times New Roman" w:hAnsi="Times New Roman"/>
          <w:sz w:val="24"/>
        </w:rPr>
      </w:pPr>
    </w:p>
    <w:p w14:paraId="1433E0FC" w14:textId="16192DEC" w:rsidR="00CC36C2" w:rsidRPr="00DD2026" w:rsidRDefault="00CC36C2" w:rsidP="003B3605">
      <w:pPr>
        <w:rPr>
          <w:rFonts w:ascii="Times New Roman" w:hAnsi="Times New Roman"/>
          <w:sz w:val="24"/>
          <w:u w:val="single"/>
        </w:rPr>
      </w:pPr>
      <w:r w:rsidRPr="00DD2026">
        <w:rPr>
          <w:rFonts w:ascii="Times New Roman" w:hAnsi="Times New Roman"/>
          <w:sz w:val="24"/>
          <w:u w:val="single"/>
        </w:rPr>
        <w:lastRenderedPageBreak/>
        <w:t>Punktiga 3</w:t>
      </w:r>
      <w:r w:rsidR="00DD2026">
        <w:rPr>
          <w:rFonts w:ascii="Times New Roman" w:hAnsi="Times New Roman"/>
          <w:sz w:val="24"/>
          <w:u w:val="single"/>
        </w:rPr>
        <w:t xml:space="preserve"> </w:t>
      </w:r>
      <w:r w:rsidR="00DD2026" w:rsidRPr="00DD2026">
        <w:rPr>
          <w:rFonts w:ascii="Times New Roman" w:hAnsi="Times New Roman"/>
          <w:sz w:val="24"/>
        </w:rPr>
        <w:t xml:space="preserve">täiendatakse </w:t>
      </w:r>
      <w:r w:rsidR="00DD2026">
        <w:rPr>
          <w:rFonts w:ascii="Times New Roman" w:hAnsi="Times New Roman"/>
          <w:sz w:val="24"/>
        </w:rPr>
        <w:t>§-i 50 uue lõikega 3</w:t>
      </w:r>
      <w:r w:rsidR="00DD2026" w:rsidRPr="00FB6241">
        <w:rPr>
          <w:rFonts w:ascii="Times New Roman" w:hAnsi="Times New Roman"/>
          <w:sz w:val="24"/>
          <w:vertAlign w:val="superscript"/>
        </w:rPr>
        <w:t>1</w:t>
      </w:r>
      <w:r w:rsidR="00DD2026">
        <w:rPr>
          <w:rFonts w:ascii="Times New Roman" w:hAnsi="Times New Roman"/>
          <w:sz w:val="24"/>
        </w:rPr>
        <w:t xml:space="preserve"> selguse huvides </w:t>
      </w:r>
      <w:r w:rsidR="00FB6241">
        <w:rPr>
          <w:rFonts w:ascii="Times New Roman" w:hAnsi="Times New Roman"/>
          <w:sz w:val="24"/>
        </w:rPr>
        <w:t xml:space="preserve">sätestada, et Ravimiamet teostab järelevalvet meditsiiniseadmete üle. Täpsem regulatsioon on </w:t>
      </w:r>
      <w:proofErr w:type="spellStart"/>
      <w:r w:rsidR="00FB6241">
        <w:rPr>
          <w:rFonts w:ascii="Times New Roman" w:hAnsi="Times New Roman"/>
          <w:sz w:val="24"/>
        </w:rPr>
        <w:t>MSS-is</w:t>
      </w:r>
      <w:proofErr w:type="spellEnd"/>
      <w:r w:rsidR="00FB6241">
        <w:rPr>
          <w:rFonts w:ascii="Times New Roman" w:hAnsi="Times New Roman"/>
          <w:sz w:val="24"/>
        </w:rPr>
        <w:t xml:space="preserve"> endas ja vastavates EL määrustes. </w:t>
      </w:r>
    </w:p>
    <w:p w14:paraId="747FA2EC" w14:textId="77777777" w:rsidR="00CC36C2" w:rsidRDefault="00CC36C2" w:rsidP="003B3605">
      <w:pPr>
        <w:rPr>
          <w:rFonts w:ascii="Times New Roman" w:hAnsi="Times New Roman"/>
          <w:sz w:val="24"/>
        </w:rPr>
      </w:pPr>
    </w:p>
    <w:p w14:paraId="37082A79" w14:textId="1F04DE00" w:rsidR="00CC36C2" w:rsidRPr="00A50A89" w:rsidRDefault="00CC36C2" w:rsidP="003B3605">
      <w:pPr>
        <w:rPr>
          <w:rFonts w:ascii="Times New Roman" w:hAnsi="Times New Roman"/>
          <w:sz w:val="24"/>
        </w:rPr>
      </w:pPr>
      <w:r w:rsidRPr="00FB6241">
        <w:rPr>
          <w:rFonts w:ascii="Times New Roman" w:hAnsi="Times New Roman"/>
          <w:sz w:val="24"/>
          <w:u w:val="single"/>
        </w:rPr>
        <w:t>Punktiga 4</w:t>
      </w:r>
      <w:r>
        <w:rPr>
          <w:rFonts w:ascii="Times New Roman" w:hAnsi="Times New Roman"/>
          <w:sz w:val="24"/>
        </w:rPr>
        <w:t xml:space="preserve"> täiendatakse §-s 62 sisalduvat väärtegude kohtuväliste </w:t>
      </w:r>
      <w:proofErr w:type="spellStart"/>
      <w:r>
        <w:rPr>
          <w:rFonts w:ascii="Times New Roman" w:hAnsi="Times New Roman"/>
          <w:sz w:val="24"/>
        </w:rPr>
        <w:t>menetlejate</w:t>
      </w:r>
      <w:proofErr w:type="spellEnd"/>
      <w:r>
        <w:rPr>
          <w:rFonts w:ascii="Times New Roman" w:hAnsi="Times New Roman"/>
          <w:sz w:val="24"/>
        </w:rPr>
        <w:t xml:space="preserve"> nimekirja Ravimiameti võrra. </w:t>
      </w:r>
    </w:p>
    <w:p w14:paraId="03B0D7C1" w14:textId="77777777" w:rsidR="004573B5" w:rsidRDefault="004573B5" w:rsidP="003B3605">
      <w:pPr>
        <w:rPr>
          <w:rFonts w:ascii="Times New Roman" w:hAnsi="Times New Roman"/>
          <w:sz w:val="24"/>
        </w:rPr>
      </w:pPr>
    </w:p>
    <w:p w14:paraId="065D1C5D" w14:textId="45206645" w:rsidR="00674D8B" w:rsidRDefault="00674D8B" w:rsidP="003B3605">
      <w:pPr>
        <w:rPr>
          <w:rFonts w:ascii="Times New Roman" w:hAnsi="Times New Roman"/>
          <w:sz w:val="24"/>
        </w:rPr>
        <w:sectPr w:rsidR="00674D8B" w:rsidSect="005632AD">
          <w:type w:val="continuous"/>
          <w:pgSz w:w="11906" w:h="16838"/>
          <w:pgMar w:top="1134" w:right="1134" w:bottom="1134" w:left="1701" w:header="680" w:footer="680" w:gutter="0"/>
          <w:cols w:space="708"/>
          <w:formProt w:val="0"/>
          <w:docGrid w:linePitch="299"/>
        </w:sectPr>
      </w:pPr>
      <w:r w:rsidRPr="00B57F8B">
        <w:rPr>
          <w:rFonts w:ascii="Times New Roman" w:hAnsi="Times New Roman"/>
          <w:b/>
          <w:bCs/>
          <w:sz w:val="24"/>
        </w:rPr>
        <w:t>Eelnõu §-ga 7</w:t>
      </w:r>
      <w:r>
        <w:rPr>
          <w:rFonts w:ascii="Times New Roman" w:hAnsi="Times New Roman"/>
          <w:sz w:val="24"/>
        </w:rPr>
        <w:t xml:space="preserve"> </w:t>
      </w:r>
      <w:r w:rsidR="00023907">
        <w:rPr>
          <w:rFonts w:ascii="Times New Roman" w:hAnsi="Times New Roman"/>
          <w:sz w:val="24"/>
        </w:rPr>
        <w:t xml:space="preserve">sätestatakse seaduse jõustumise aeg, milleks on 1. jaanuar 2025. aastal. </w:t>
      </w:r>
    </w:p>
    <w:bookmarkEnd w:id="9"/>
    <w:p w14:paraId="3D15C7C5" w14:textId="77777777" w:rsidR="004D53B5" w:rsidRDefault="004D53B5" w:rsidP="004D53B5">
      <w:pPr>
        <w:rPr>
          <w:rFonts w:ascii="Times New Roman" w:hAnsi="Times New Roman"/>
          <w:sz w:val="24"/>
        </w:rPr>
      </w:pPr>
    </w:p>
    <w:p w14:paraId="079D9BF3" w14:textId="77777777"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Eelnõu terminoloogia</w:t>
      </w:r>
    </w:p>
    <w:p w14:paraId="4474626A" w14:textId="77777777" w:rsidR="004D53B5" w:rsidRDefault="004D53B5" w:rsidP="004D53B5">
      <w:pPr>
        <w:rPr>
          <w:rFonts w:ascii="Times New Roman" w:hAnsi="Times New Roman"/>
          <w:sz w:val="24"/>
          <w:lang w:eastAsia="et-EE"/>
        </w:rPr>
      </w:pPr>
    </w:p>
    <w:p w14:paraId="3FF04BA2"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sectPr>
      </w:pPr>
    </w:p>
    <w:p w14:paraId="00925880" w14:textId="0640A255" w:rsidR="004D53B5" w:rsidRPr="00A50A89" w:rsidRDefault="000A0723" w:rsidP="004D53B5">
      <w:pPr>
        <w:rPr>
          <w:rFonts w:ascii="Times New Roman" w:hAnsi="Times New Roman"/>
          <w:sz w:val="24"/>
          <w:lang w:eastAsia="et-EE"/>
        </w:rPr>
      </w:pPr>
      <w:r>
        <w:rPr>
          <w:rFonts w:ascii="Times New Roman" w:hAnsi="Times New Roman"/>
          <w:sz w:val="24"/>
          <w:lang w:eastAsia="et-EE"/>
        </w:rPr>
        <w:t xml:space="preserve">Eelnõus ei võeta kasutusele uut terminoloogiat. </w:t>
      </w:r>
    </w:p>
    <w:p w14:paraId="0959E764"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formProt w:val="0"/>
        </w:sectPr>
      </w:pPr>
    </w:p>
    <w:p w14:paraId="590EA658" w14:textId="77777777" w:rsidR="004D53B5" w:rsidRDefault="004D53B5" w:rsidP="004D53B5">
      <w:pPr>
        <w:rPr>
          <w:rFonts w:ascii="Times New Roman" w:hAnsi="Times New Roman"/>
          <w:sz w:val="24"/>
          <w:lang w:eastAsia="et-EE"/>
        </w:rPr>
      </w:pPr>
    </w:p>
    <w:p w14:paraId="22105A18" w14:textId="77777777" w:rsidR="004D53B5" w:rsidRPr="00002166" w:rsidRDefault="004D53B5" w:rsidP="004D53B5">
      <w:pPr>
        <w:pStyle w:val="Loendilik"/>
        <w:numPr>
          <w:ilvl w:val="0"/>
          <w:numId w:val="1"/>
        </w:numPr>
        <w:rPr>
          <w:rFonts w:ascii="Times New Roman" w:hAnsi="Times New Roman"/>
          <w:sz w:val="24"/>
        </w:rPr>
      </w:pPr>
      <w:r w:rsidRPr="00A50A89">
        <w:rPr>
          <w:rFonts w:ascii="Times New Roman" w:hAnsi="Times New Roman"/>
          <w:b/>
          <w:sz w:val="24"/>
        </w:rPr>
        <w:t>Eelnõu vastavus Euroopa Liidu õigusele</w:t>
      </w:r>
    </w:p>
    <w:p w14:paraId="685D1DE3" w14:textId="77777777" w:rsidR="004D53B5" w:rsidRDefault="004D53B5" w:rsidP="004D53B5">
      <w:pPr>
        <w:rPr>
          <w:rFonts w:ascii="Times New Roman" w:hAnsi="Times New Roman"/>
          <w:sz w:val="24"/>
        </w:rPr>
      </w:pPr>
    </w:p>
    <w:p w14:paraId="57507F21" w14:textId="77777777" w:rsidR="004D53B5" w:rsidRDefault="004D53B5" w:rsidP="004D53B5">
      <w:pPr>
        <w:jc w:val="left"/>
        <w:rPr>
          <w:rFonts w:ascii="Times New Roman" w:hAnsi="Times New Roman"/>
          <w:sz w:val="24"/>
        </w:rPr>
        <w:sectPr w:rsidR="004D53B5" w:rsidSect="005632AD">
          <w:type w:val="continuous"/>
          <w:pgSz w:w="11906" w:h="16838"/>
          <w:pgMar w:top="1134" w:right="1134" w:bottom="1134" w:left="1701" w:header="680" w:footer="680" w:gutter="0"/>
          <w:cols w:space="708"/>
        </w:sectPr>
      </w:pPr>
    </w:p>
    <w:p w14:paraId="6D46F63E" w14:textId="5F03869B" w:rsidR="00D33C29" w:rsidRPr="00A50A89" w:rsidRDefault="000A0723" w:rsidP="000A0723">
      <w:pPr>
        <w:rPr>
          <w:rFonts w:ascii="Times New Roman" w:hAnsi="Times New Roman"/>
          <w:sz w:val="24"/>
        </w:rPr>
      </w:pPr>
      <w:r>
        <w:rPr>
          <w:rFonts w:ascii="Times New Roman" w:hAnsi="Times New Roman"/>
          <w:sz w:val="24"/>
        </w:rPr>
        <w:t xml:space="preserve">Eelnõu on vastavuses EL õigusega, </w:t>
      </w:r>
      <w:r w:rsidR="0099361A">
        <w:rPr>
          <w:rFonts w:ascii="Times New Roman" w:hAnsi="Times New Roman"/>
          <w:sz w:val="24"/>
        </w:rPr>
        <w:t xml:space="preserve">kuna EL õigusaktid ei ütle, milline riigiasutus peab liikmesriigis </w:t>
      </w:r>
      <w:r w:rsidR="00D33C29">
        <w:rPr>
          <w:rFonts w:ascii="Times New Roman" w:hAnsi="Times New Roman"/>
          <w:sz w:val="24"/>
        </w:rPr>
        <w:t xml:space="preserve">meditsiiniseadmete valdkonna pädeva asutuse </w:t>
      </w:r>
      <w:r w:rsidR="0099361A">
        <w:rPr>
          <w:rFonts w:ascii="Times New Roman" w:hAnsi="Times New Roman"/>
          <w:sz w:val="24"/>
        </w:rPr>
        <w:t>ülesandeid täitma</w:t>
      </w:r>
      <w:r w:rsidR="00296267" w:rsidRPr="5E2FD840">
        <w:rPr>
          <w:rFonts w:ascii="Times New Roman" w:hAnsi="Times New Roman"/>
          <w:sz w:val="24"/>
        </w:rPr>
        <w:t>.</w:t>
      </w:r>
      <w:r w:rsidR="0099361A" w:rsidRPr="5E2FD840">
        <w:rPr>
          <w:rFonts w:ascii="Times New Roman" w:hAnsi="Times New Roman"/>
          <w:sz w:val="24"/>
        </w:rPr>
        <w:t xml:space="preserve"> </w:t>
      </w:r>
      <w:r w:rsidR="00EB1D45" w:rsidRPr="5E2FD840">
        <w:rPr>
          <w:rFonts w:ascii="Times New Roman" w:hAnsi="Times New Roman"/>
          <w:sz w:val="24"/>
        </w:rPr>
        <w:t>L</w:t>
      </w:r>
      <w:r w:rsidR="00D33C29" w:rsidRPr="5E2FD840">
        <w:rPr>
          <w:rFonts w:ascii="Times New Roman" w:hAnsi="Times New Roman"/>
          <w:sz w:val="24"/>
        </w:rPr>
        <w:t>iikmesriik</w:t>
      </w:r>
      <w:r w:rsidR="00D33C29">
        <w:rPr>
          <w:rFonts w:ascii="Times New Roman" w:hAnsi="Times New Roman"/>
          <w:sz w:val="24"/>
        </w:rPr>
        <w:t xml:space="preserve"> peab </w:t>
      </w:r>
      <w:r w:rsidR="00F616DE">
        <w:rPr>
          <w:rFonts w:ascii="Times New Roman" w:hAnsi="Times New Roman"/>
          <w:sz w:val="24"/>
        </w:rPr>
        <w:t xml:space="preserve">Euroopa Komisjoni teavitama, </w:t>
      </w:r>
      <w:r w:rsidR="00F616DE" w:rsidRPr="5E2FD840">
        <w:rPr>
          <w:rFonts w:ascii="Times New Roman" w:hAnsi="Times New Roman"/>
          <w:sz w:val="24"/>
        </w:rPr>
        <w:t>missugu</w:t>
      </w:r>
      <w:r w:rsidR="00EB1D45" w:rsidRPr="5E2FD840">
        <w:rPr>
          <w:rFonts w:ascii="Times New Roman" w:hAnsi="Times New Roman"/>
          <w:sz w:val="24"/>
        </w:rPr>
        <w:t>n</w:t>
      </w:r>
      <w:r w:rsidR="00F616DE" w:rsidRPr="5E2FD840">
        <w:rPr>
          <w:rFonts w:ascii="Times New Roman" w:hAnsi="Times New Roman"/>
          <w:sz w:val="24"/>
        </w:rPr>
        <w:t>e</w:t>
      </w:r>
      <w:r w:rsidR="00F616DE">
        <w:rPr>
          <w:rFonts w:ascii="Times New Roman" w:hAnsi="Times New Roman"/>
          <w:sz w:val="24"/>
        </w:rPr>
        <w:t xml:space="preserve"> riigiasutus on määratud vastava valdkonna pädevaks asutuseks.</w:t>
      </w:r>
    </w:p>
    <w:p w14:paraId="27F23B67" w14:textId="77777777" w:rsidR="00F616DE" w:rsidRDefault="00F616DE" w:rsidP="000A0723">
      <w:pPr>
        <w:rPr>
          <w:rFonts w:ascii="Times New Roman" w:hAnsi="Times New Roman"/>
          <w:sz w:val="24"/>
        </w:rPr>
      </w:pPr>
    </w:p>
    <w:p w14:paraId="3350E477" w14:textId="170E88FC" w:rsidR="00653521" w:rsidRPr="00A50A89" w:rsidRDefault="00D33C29" w:rsidP="000A0723">
      <w:pPr>
        <w:rPr>
          <w:rFonts w:ascii="Times New Roman" w:hAnsi="Times New Roman"/>
          <w:sz w:val="24"/>
        </w:rPr>
      </w:pPr>
      <w:r>
        <w:rPr>
          <w:rFonts w:ascii="Times New Roman" w:hAnsi="Times New Roman"/>
          <w:sz w:val="24"/>
        </w:rPr>
        <w:t>Eelnõu on vastavuses</w:t>
      </w:r>
      <w:r w:rsidR="000A0723">
        <w:rPr>
          <w:rFonts w:ascii="Times New Roman" w:hAnsi="Times New Roman"/>
          <w:sz w:val="24"/>
        </w:rPr>
        <w:t xml:space="preserve"> meditsiiniseadmete valdkonda reguleerivate määrustega</w:t>
      </w:r>
      <w:r w:rsidR="00626E66">
        <w:rPr>
          <w:rFonts w:ascii="Times New Roman" w:hAnsi="Times New Roman"/>
          <w:sz w:val="24"/>
        </w:rPr>
        <w:t>:</w:t>
      </w:r>
      <w:r w:rsidR="00D76923">
        <w:rPr>
          <w:rFonts w:ascii="Times New Roman" w:hAnsi="Times New Roman"/>
          <w:sz w:val="24"/>
        </w:rPr>
        <w:t xml:space="preserve"> </w:t>
      </w:r>
    </w:p>
    <w:p w14:paraId="3D01DC91" w14:textId="23A9F308" w:rsidR="004D53B5" w:rsidRPr="00A50A89" w:rsidRDefault="00D76923" w:rsidP="000A0723">
      <w:pPr>
        <w:rPr>
          <w:rFonts w:ascii="Times New Roman" w:hAnsi="Times New Roman"/>
          <w:sz w:val="24"/>
        </w:rPr>
      </w:pPr>
      <w:r w:rsidRPr="00626E66">
        <w:rPr>
          <w:rFonts w:ascii="Times New Roman" w:hAnsi="Times New Roman"/>
          <w:sz w:val="24"/>
        </w:rPr>
        <w:t>1)</w:t>
      </w:r>
      <w:r w:rsidR="00653521" w:rsidRPr="00626E66">
        <w:rPr>
          <w:rFonts w:ascii="Times New Roman" w:hAnsi="Times New Roman"/>
          <w:sz w:val="24"/>
        </w:rPr>
        <w:t xml:space="preserve"> Euroopa Parlamendi ja nõukogu määrus (EL) 2017/745, 5. aprill 2017, milles käsitletakse meditsiiniseadmeid, millega muudetakse direktiivi 2001/83/EÜ, määrust (EÜ) nr 178/2002 ja määrust (EÜ) nr 1223/2009 ning millega tunnistatakse kehtetuks nõukogu direktiivid 90/385/EMÜ ja 93/42/EMÜ</w:t>
      </w:r>
      <w:r w:rsidR="00423688">
        <w:rPr>
          <w:rStyle w:val="Allmrkuseviide"/>
          <w:rFonts w:ascii="Times New Roman" w:hAnsi="Times New Roman"/>
          <w:sz w:val="24"/>
        </w:rPr>
        <w:footnoteReference w:id="3"/>
      </w:r>
      <w:r w:rsidR="00A844B6">
        <w:rPr>
          <w:rFonts w:ascii="Times New Roman" w:hAnsi="Times New Roman"/>
          <w:sz w:val="24"/>
        </w:rPr>
        <w:t>;</w:t>
      </w:r>
    </w:p>
    <w:p w14:paraId="58EE503A" w14:textId="77777777" w:rsidR="00653521" w:rsidRPr="00A50A89" w:rsidRDefault="00626E66" w:rsidP="000A0723">
      <w:pPr>
        <w:rPr>
          <w:rFonts w:ascii="Times New Roman" w:hAnsi="Times New Roman"/>
          <w:sz w:val="24"/>
        </w:rPr>
      </w:pPr>
      <w:r w:rsidRPr="00626E66">
        <w:rPr>
          <w:rFonts w:ascii="Times New Roman" w:hAnsi="Times New Roman"/>
          <w:sz w:val="24"/>
        </w:rPr>
        <w:t>2) E</w:t>
      </w:r>
      <w:r w:rsidR="00423688">
        <w:rPr>
          <w:rFonts w:ascii="Times New Roman" w:hAnsi="Times New Roman"/>
          <w:sz w:val="24"/>
        </w:rPr>
        <w:t>uroopa</w:t>
      </w:r>
      <w:r w:rsidRPr="00626E66">
        <w:rPr>
          <w:rFonts w:ascii="Times New Roman" w:hAnsi="Times New Roman"/>
          <w:sz w:val="24"/>
        </w:rPr>
        <w:t xml:space="preserve"> P</w:t>
      </w:r>
      <w:r w:rsidR="00423688">
        <w:rPr>
          <w:rFonts w:ascii="Times New Roman" w:hAnsi="Times New Roman"/>
          <w:sz w:val="24"/>
        </w:rPr>
        <w:t>arlamendi</w:t>
      </w:r>
      <w:r w:rsidRPr="00626E66">
        <w:rPr>
          <w:rFonts w:ascii="Times New Roman" w:hAnsi="Times New Roman"/>
          <w:sz w:val="24"/>
        </w:rPr>
        <w:t xml:space="preserve"> </w:t>
      </w:r>
      <w:r w:rsidR="00423688">
        <w:rPr>
          <w:rFonts w:ascii="Times New Roman" w:hAnsi="Times New Roman"/>
          <w:sz w:val="24"/>
        </w:rPr>
        <w:t>ja nõukogu määrus</w:t>
      </w:r>
      <w:r w:rsidRPr="00626E66">
        <w:rPr>
          <w:rFonts w:ascii="Times New Roman" w:hAnsi="Times New Roman"/>
          <w:sz w:val="24"/>
        </w:rPr>
        <w:t xml:space="preserve"> (EL) 2017/746, 5. aprill 2017, </w:t>
      </w:r>
      <w:r w:rsidRPr="00626E66">
        <w:rPr>
          <w:rFonts w:ascii="Times New Roman" w:hAnsi="Times New Roman"/>
          <w:i/>
          <w:iCs/>
          <w:sz w:val="24"/>
        </w:rPr>
        <w:t xml:space="preserve">in </w:t>
      </w:r>
      <w:proofErr w:type="spellStart"/>
      <w:r w:rsidRPr="00626E66">
        <w:rPr>
          <w:rFonts w:ascii="Times New Roman" w:hAnsi="Times New Roman"/>
          <w:i/>
          <w:iCs/>
          <w:sz w:val="24"/>
        </w:rPr>
        <w:t>vitro</w:t>
      </w:r>
      <w:proofErr w:type="spellEnd"/>
      <w:r w:rsidRPr="00626E66">
        <w:rPr>
          <w:rFonts w:ascii="Times New Roman" w:hAnsi="Times New Roman"/>
          <w:sz w:val="24"/>
        </w:rPr>
        <w:t> diagnostikameditsiiniseadmete kohta ning millega tunnistatakse kehtetuks direktiiv 98/79/EÜ ja komisjoni otsus 2010/227/EL</w:t>
      </w:r>
      <w:r w:rsidR="00423688">
        <w:rPr>
          <w:rStyle w:val="Allmrkuseviide"/>
          <w:rFonts w:ascii="Times New Roman" w:hAnsi="Times New Roman"/>
          <w:sz w:val="24"/>
        </w:rPr>
        <w:footnoteReference w:id="4"/>
      </w:r>
      <w:r w:rsidRPr="00626E66">
        <w:rPr>
          <w:rFonts w:ascii="Times New Roman" w:hAnsi="Times New Roman"/>
          <w:sz w:val="24"/>
        </w:rPr>
        <w:t>.</w:t>
      </w:r>
    </w:p>
    <w:p w14:paraId="4B83B91C" w14:textId="77777777" w:rsidR="00F616DE" w:rsidRDefault="00F616DE" w:rsidP="000A0723">
      <w:pPr>
        <w:rPr>
          <w:rFonts w:ascii="Times New Roman" w:hAnsi="Times New Roman"/>
          <w:sz w:val="24"/>
        </w:rPr>
      </w:pPr>
    </w:p>
    <w:p w14:paraId="056F0D94" w14:textId="026C7D25" w:rsidR="001270C1" w:rsidRDefault="0002083C" w:rsidP="000A0723">
      <w:pPr>
        <w:rPr>
          <w:rFonts w:ascii="Times New Roman" w:hAnsi="Times New Roman"/>
          <w:sz w:val="24"/>
        </w:rPr>
      </w:pPr>
      <w:r>
        <w:rPr>
          <w:rFonts w:ascii="Times New Roman" w:hAnsi="Times New Roman"/>
          <w:sz w:val="24"/>
        </w:rPr>
        <w:t xml:space="preserve">Eelnõu on </w:t>
      </w:r>
      <w:r w:rsidR="00F616DE">
        <w:rPr>
          <w:rFonts w:ascii="Times New Roman" w:hAnsi="Times New Roman"/>
          <w:sz w:val="24"/>
        </w:rPr>
        <w:t>EL õigusega</w:t>
      </w:r>
      <w:r>
        <w:rPr>
          <w:rFonts w:ascii="Times New Roman" w:hAnsi="Times New Roman"/>
          <w:sz w:val="24"/>
        </w:rPr>
        <w:t xml:space="preserve"> vastavuses </w:t>
      </w:r>
      <w:r w:rsidR="00A71EFD">
        <w:rPr>
          <w:rFonts w:ascii="Times New Roman" w:hAnsi="Times New Roman"/>
          <w:sz w:val="24"/>
        </w:rPr>
        <w:t>selle osas, et kavanda</w:t>
      </w:r>
      <w:r w:rsidR="00124803">
        <w:rPr>
          <w:rFonts w:ascii="Times New Roman" w:hAnsi="Times New Roman"/>
          <w:sz w:val="24"/>
        </w:rPr>
        <w:t xml:space="preserve">takse </w:t>
      </w:r>
      <w:r w:rsidR="00A71EFD">
        <w:rPr>
          <w:rFonts w:ascii="Times New Roman" w:hAnsi="Times New Roman"/>
          <w:sz w:val="24"/>
        </w:rPr>
        <w:t>tühistada tervishoiuasutustele pandud kohustus esitada asutusesiseselt</w:t>
      </w:r>
      <w:r w:rsidR="005E0094">
        <w:rPr>
          <w:rFonts w:ascii="Times New Roman" w:hAnsi="Times New Roman"/>
          <w:sz w:val="24"/>
        </w:rPr>
        <w:t xml:space="preserve"> valmistatavate ja kasutatavate meditsiiniseadmete kohta pädevale asutusele dokumendid </w:t>
      </w:r>
      <w:r w:rsidR="00124803">
        <w:rPr>
          <w:rFonts w:ascii="Times New Roman" w:hAnsi="Times New Roman"/>
          <w:sz w:val="24"/>
        </w:rPr>
        <w:t>kümne päeva jooksul alates seadmete valmistamisest</w:t>
      </w:r>
      <w:r w:rsidR="00D97EA7">
        <w:rPr>
          <w:rFonts w:ascii="Times New Roman" w:hAnsi="Times New Roman"/>
          <w:sz w:val="24"/>
        </w:rPr>
        <w:t xml:space="preserve"> (hetkel kehtiv</w:t>
      </w:r>
      <w:r w:rsidR="00762F5B">
        <w:rPr>
          <w:rFonts w:ascii="Times New Roman" w:hAnsi="Times New Roman"/>
          <w:sz w:val="24"/>
        </w:rPr>
        <w:t>a</w:t>
      </w:r>
      <w:r w:rsidR="00D97EA7">
        <w:rPr>
          <w:rFonts w:ascii="Times New Roman" w:hAnsi="Times New Roman"/>
          <w:sz w:val="24"/>
        </w:rPr>
        <w:t xml:space="preserve"> </w:t>
      </w:r>
      <w:proofErr w:type="spellStart"/>
      <w:r w:rsidR="00D97EA7">
        <w:rPr>
          <w:rFonts w:ascii="Times New Roman" w:hAnsi="Times New Roman"/>
          <w:sz w:val="24"/>
        </w:rPr>
        <w:t>MSS-i</w:t>
      </w:r>
      <w:proofErr w:type="spellEnd"/>
      <w:r w:rsidR="00D97EA7">
        <w:rPr>
          <w:rFonts w:ascii="Times New Roman" w:hAnsi="Times New Roman"/>
          <w:sz w:val="24"/>
        </w:rPr>
        <w:t xml:space="preserve"> § 26 lõige 2)</w:t>
      </w:r>
      <w:r w:rsidR="00124803">
        <w:rPr>
          <w:rFonts w:ascii="Times New Roman" w:hAnsi="Times New Roman"/>
          <w:sz w:val="24"/>
        </w:rPr>
        <w:t xml:space="preserve">. </w:t>
      </w:r>
      <w:r w:rsidR="00D97EA7">
        <w:rPr>
          <w:rFonts w:ascii="Times New Roman" w:hAnsi="Times New Roman"/>
          <w:sz w:val="24"/>
        </w:rPr>
        <w:t xml:space="preserve">EL õiguse kohaselt jääb tervishoiuasutustele kehtima kohustus nõutav dokumentatsioon koostada ning pädeva asutuse nõudmisel esitada. </w:t>
      </w:r>
    </w:p>
    <w:p w14:paraId="18342B39" w14:textId="77777777" w:rsidR="001270C1" w:rsidRDefault="001270C1" w:rsidP="000A0723">
      <w:pPr>
        <w:rPr>
          <w:rFonts w:ascii="Times New Roman" w:hAnsi="Times New Roman"/>
          <w:sz w:val="24"/>
        </w:rPr>
      </w:pPr>
    </w:p>
    <w:p w14:paraId="54E3C859" w14:textId="254FDA47" w:rsidR="00C066EC" w:rsidRDefault="00C066EC" w:rsidP="000A0723">
      <w:pPr>
        <w:rPr>
          <w:rFonts w:ascii="Times New Roman" w:hAnsi="Times New Roman"/>
          <w:sz w:val="24"/>
        </w:rPr>
        <w:sectPr w:rsidR="00C066EC" w:rsidSect="005632AD">
          <w:type w:val="continuous"/>
          <w:pgSz w:w="11906" w:h="16838"/>
          <w:pgMar w:top="1134" w:right="1134" w:bottom="1134" w:left="1701" w:header="680" w:footer="680" w:gutter="0"/>
          <w:cols w:space="708"/>
          <w:formProt w:val="0"/>
        </w:sectPr>
      </w:pPr>
      <w:r>
        <w:rPr>
          <w:rFonts w:ascii="Times New Roman" w:hAnsi="Times New Roman"/>
          <w:sz w:val="24"/>
        </w:rPr>
        <w:t xml:space="preserve">Eelnõu on EL õigusega vastavuses ka selle osas, et kavandatakse taastada pädeva asutuse õigus määratleda tooteid meditsiiniseadmena. Määruste (EL) 2017/745 ja </w:t>
      </w:r>
      <w:r w:rsidR="00094E1F">
        <w:rPr>
          <w:rFonts w:ascii="Times New Roman" w:hAnsi="Times New Roman"/>
          <w:sz w:val="24"/>
        </w:rPr>
        <w:t>(EL) 2017/746 põhjenduspunktides 8 selgitatakse, et liikmesriigid peaksid juhtumipõhiselt vastutama selle otsustamise eest, kas toode kuulub käesoleva määruse kohaldamisalasse või mitte.</w:t>
      </w:r>
      <w:r w:rsidR="00353463">
        <w:rPr>
          <w:rFonts w:ascii="Times New Roman" w:hAnsi="Times New Roman"/>
          <w:sz w:val="24"/>
        </w:rPr>
        <w:t xml:space="preserve"> </w:t>
      </w:r>
      <w:r w:rsidR="00E90CAA">
        <w:rPr>
          <w:rFonts w:ascii="Times New Roman" w:hAnsi="Times New Roman"/>
          <w:sz w:val="24"/>
        </w:rPr>
        <w:t xml:space="preserve">Kuna meditsiiniseadmete turg on EL-is ühine ning on oluline, et sellised otsused oleksid tehtud ühtsetel alustel, on komisjonil lubatud kas omal algatusel või liikmesriikide põhjendatud taotluse korral otsustada, kas mõni toode või tooterühm kuulub määruste (EL) 2017/745 või (EL) 2017/746 kohaldamisalasse või mitte. Enne otsustamist konsulteerib komisjon meditsiiniseadmete koordineerimisrühmaga, mis koosneb liikmesriikide valdkondlikest ekspertidest. </w:t>
      </w:r>
      <w:r w:rsidR="00353463">
        <w:rPr>
          <w:rFonts w:ascii="Times New Roman" w:hAnsi="Times New Roman"/>
          <w:sz w:val="24"/>
        </w:rPr>
        <w:t xml:space="preserve">Pädeva asutuse õigus aga ka kohustus teha otsuseid meditsiiniseadmete </w:t>
      </w:r>
      <w:r w:rsidR="00186E63">
        <w:rPr>
          <w:rFonts w:ascii="Times New Roman" w:hAnsi="Times New Roman"/>
          <w:sz w:val="24"/>
        </w:rPr>
        <w:t xml:space="preserve">määratlemise ja liigitamise osas on </w:t>
      </w:r>
      <w:r w:rsidR="00C63532">
        <w:rPr>
          <w:rFonts w:ascii="Times New Roman" w:hAnsi="Times New Roman"/>
          <w:sz w:val="24"/>
        </w:rPr>
        <w:t xml:space="preserve">täiendavalt </w:t>
      </w:r>
      <w:r w:rsidR="00186E63">
        <w:rPr>
          <w:rFonts w:ascii="Times New Roman" w:hAnsi="Times New Roman"/>
          <w:sz w:val="24"/>
        </w:rPr>
        <w:t>kirjeldatud määrustes (EL) 2017/745 ja (EL) 2017/746 – pädev asutus teeb otsuse uuringu</w:t>
      </w:r>
      <w:r w:rsidR="004D09E9">
        <w:rPr>
          <w:rFonts w:ascii="Times New Roman" w:hAnsi="Times New Roman"/>
          <w:sz w:val="24"/>
        </w:rPr>
        <w:t>te määruste kohaldamisalasse kuulumise osas</w:t>
      </w:r>
      <w:r w:rsidR="005F2661">
        <w:rPr>
          <w:rFonts w:ascii="Times New Roman" w:hAnsi="Times New Roman"/>
          <w:sz w:val="24"/>
        </w:rPr>
        <w:t xml:space="preserve"> (artikkel </w:t>
      </w:r>
      <w:r w:rsidR="00C14CDD">
        <w:rPr>
          <w:rFonts w:ascii="Times New Roman" w:hAnsi="Times New Roman"/>
          <w:sz w:val="24"/>
        </w:rPr>
        <w:t>70</w:t>
      </w:r>
      <w:r w:rsidR="005F2661">
        <w:rPr>
          <w:rFonts w:ascii="Times New Roman" w:hAnsi="Times New Roman"/>
          <w:sz w:val="24"/>
        </w:rPr>
        <w:t xml:space="preserve"> lõige </w:t>
      </w:r>
      <w:r w:rsidR="00C14CDD">
        <w:rPr>
          <w:rFonts w:ascii="Times New Roman" w:hAnsi="Times New Roman"/>
          <w:sz w:val="24"/>
        </w:rPr>
        <w:t>1</w:t>
      </w:r>
      <w:r w:rsidR="005F2661">
        <w:rPr>
          <w:rFonts w:ascii="Times New Roman" w:hAnsi="Times New Roman"/>
          <w:sz w:val="24"/>
        </w:rPr>
        <w:t xml:space="preserve"> määruses (EL) 2017/745 ja artikkel </w:t>
      </w:r>
      <w:r w:rsidR="0011459D">
        <w:rPr>
          <w:rFonts w:ascii="Times New Roman" w:hAnsi="Times New Roman"/>
          <w:sz w:val="24"/>
        </w:rPr>
        <w:t>66</w:t>
      </w:r>
      <w:r w:rsidR="005F2661">
        <w:rPr>
          <w:rFonts w:ascii="Times New Roman" w:hAnsi="Times New Roman"/>
          <w:sz w:val="24"/>
        </w:rPr>
        <w:t xml:space="preserve"> lõige 2 määruses (EL) 2017/746)</w:t>
      </w:r>
      <w:r w:rsidR="004D09E9">
        <w:rPr>
          <w:rFonts w:ascii="Times New Roman" w:hAnsi="Times New Roman"/>
          <w:sz w:val="24"/>
        </w:rPr>
        <w:t xml:space="preserve"> ja lahendab tootja ning teavitatud asutuse vahelisi vaidlusi meditsiiniseadmete liigitamise osas</w:t>
      </w:r>
      <w:r w:rsidR="005F2661">
        <w:rPr>
          <w:rFonts w:ascii="Times New Roman" w:hAnsi="Times New Roman"/>
          <w:sz w:val="24"/>
        </w:rPr>
        <w:t xml:space="preserve"> (artikkel 51 lõige 2 määruses (EL) 2017/745 ja artikkel </w:t>
      </w:r>
      <w:r w:rsidR="009B78E9">
        <w:rPr>
          <w:rFonts w:ascii="Times New Roman" w:hAnsi="Times New Roman"/>
          <w:sz w:val="24"/>
        </w:rPr>
        <w:t>47</w:t>
      </w:r>
      <w:r w:rsidR="005F2661">
        <w:rPr>
          <w:rFonts w:ascii="Times New Roman" w:hAnsi="Times New Roman"/>
          <w:sz w:val="24"/>
        </w:rPr>
        <w:t xml:space="preserve"> lõige 2 määruses (EL) 2017/746)</w:t>
      </w:r>
      <w:r w:rsidR="004D09E9">
        <w:rPr>
          <w:rFonts w:ascii="Times New Roman" w:hAnsi="Times New Roman"/>
          <w:sz w:val="24"/>
        </w:rPr>
        <w:t>.</w:t>
      </w:r>
      <w:r w:rsidR="00074756">
        <w:rPr>
          <w:rFonts w:ascii="Times New Roman" w:hAnsi="Times New Roman"/>
          <w:sz w:val="24"/>
        </w:rPr>
        <w:t xml:space="preserve"> </w:t>
      </w:r>
    </w:p>
    <w:p w14:paraId="4189D09B" w14:textId="77777777" w:rsidR="004D53B5" w:rsidRDefault="004D53B5" w:rsidP="004D53B5">
      <w:pPr>
        <w:rPr>
          <w:rFonts w:ascii="Times New Roman" w:hAnsi="Times New Roman"/>
          <w:sz w:val="24"/>
        </w:rPr>
      </w:pPr>
    </w:p>
    <w:p w14:paraId="5F148EB7" w14:textId="74DB4FB9" w:rsidR="004D53B5" w:rsidRPr="00A50A89"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Seaduse mõjud</w:t>
      </w:r>
    </w:p>
    <w:p w14:paraId="32B3FC77" w14:textId="77777777" w:rsidR="004D53B5" w:rsidRDefault="004D53B5" w:rsidP="004D53B5">
      <w:pPr>
        <w:rPr>
          <w:rFonts w:ascii="Times New Roman" w:hAnsi="Times New Roman"/>
          <w:sz w:val="24"/>
        </w:rPr>
      </w:pPr>
    </w:p>
    <w:p w14:paraId="3DE92FFB" w14:textId="77777777" w:rsidR="004D53B5" w:rsidRDefault="004D53B5" w:rsidP="004D53B5">
      <w:pPr>
        <w:jc w:val="left"/>
        <w:rPr>
          <w:rFonts w:ascii="Times New Roman" w:hAnsi="Times New Roman"/>
          <w:sz w:val="24"/>
        </w:rPr>
        <w:sectPr w:rsidR="004D53B5" w:rsidSect="005632AD">
          <w:type w:val="continuous"/>
          <w:pgSz w:w="11906" w:h="16838"/>
          <w:pgMar w:top="1134" w:right="1134" w:bottom="1134" w:left="1701" w:header="680" w:footer="680" w:gutter="0"/>
          <w:cols w:space="708"/>
        </w:sectPr>
      </w:pPr>
    </w:p>
    <w:p w14:paraId="1BD30695" w14:textId="62904229" w:rsidR="00A3022B" w:rsidRDefault="00A3022B" w:rsidP="00A3022B">
      <w:pPr>
        <w:rPr>
          <w:rFonts w:ascii="Times New Roman" w:hAnsi="Times New Roman"/>
          <w:sz w:val="24"/>
        </w:rPr>
      </w:pPr>
      <w:r>
        <w:rPr>
          <w:rFonts w:ascii="Times New Roman" w:hAnsi="Times New Roman"/>
          <w:sz w:val="24"/>
        </w:rPr>
        <w:t>Eelnõu eesmärgiks on valdkonna korrastamine ülesannete paremaks täitmiseks.</w:t>
      </w:r>
    </w:p>
    <w:p w14:paraId="208E57CD" w14:textId="77777777" w:rsidR="00A3022B" w:rsidRDefault="00A3022B" w:rsidP="00A3022B">
      <w:pPr>
        <w:rPr>
          <w:rFonts w:ascii="Times New Roman" w:hAnsi="Times New Roman"/>
          <w:sz w:val="24"/>
        </w:rPr>
      </w:pPr>
    </w:p>
    <w:p w14:paraId="3198FFFC" w14:textId="37AAD4DD" w:rsidR="00A3022B" w:rsidRPr="00A3022B" w:rsidRDefault="00A3022B" w:rsidP="00A3022B">
      <w:pPr>
        <w:rPr>
          <w:rFonts w:ascii="Times New Roman" w:hAnsi="Times New Roman"/>
          <w:sz w:val="24"/>
        </w:rPr>
      </w:pPr>
      <w:r w:rsidRPr="00A3022B">
        <w:rPr>
          <w:rFonts w:ascii="Times New Roman" w:hAnsi="Times New Roman"/>
          <w:sz w:val="24"/>
        </w:rPr>
        <w:t>Esitatud muudatuste rakendamisel võib eeldada mõju esinemist järgmistes valdkondades: sotsiaal</w:t>
      </w:r>
      <w:r w:rsidR="00495EA5">
        <w:rPr>
          <w:rFonts w:ascii="Times New Roman" w:hAnsi="Times New Roman"/>
          <w:sz w:val="24"/>
        </w:rPr>
        <w:t xml:space="preserve">sed </w:t>
      </w:r>
      <w:r w:rsidRPr="00A3022B">
        <w:rPr>
          <w:rFonts w:ascii="Times New Roman" w:hAnsi="Times New Roman"/>
          <w:sz w:val="24"/>
        </w:rPr>
        <w:t>mõju</w:t>
      </w:r>
      <w:r w:rsidR="00495EA5">
        <w:rPr>
          <w:rFonts w:ascii="Times New Roman" w:hAnsi="Times New Roman"/>
          <w:sz w:val="24"/>
        </w:rPr>
        <w:t>d</w:t>
      </w:r>
      <w:r w:rsidRPr="00A3022B">
        <w:rPr>
          <w:rFonts w:ascii="Times New Roman" w:hAnsi="Times New Roman"/>
          <w:sz w:val="24"/>
        </w:rPr>
        <w:t>, majandus</w:t>
      </w:r>
      <w:r w:rsidR="00495EA5">
        <w:rPr>
          <w:rFonts w:ascii="Times New Roman" w:hAnsi="Times New Roman"/>
          <w:sz w:val="24"/>
        </w:rPr>
        <w:t>likud mõjud</w:t>
      </w:r>
      <w:r w:rsidRPr="00A3022B">
        <w:rPr>
          <w:rFonts w:ascii="Times New Roman" w:hAnsi="Times New Roman"/>
          <w:sz w:val="24"/>
        </w:rPr>
        <w:t xml:space="preserve"> ning </w:t>
      </w:r>
      <w:r w:rsidR="00495EA5">
        <w:rPr>
          <w:rFonts w:ascii="Times New Roman" w:hAnsi="Times New Roman"/>
          <w:sz w:val="24"/>
        </w:rPr>
        <w:t>mõju riigivalitsemisele</w:t>
      </w:r>
      <w:r w:rsidRPr="00A3022B">
        <w:rPr>
          <w:rFonts w:ascii="Times New Roman" w:hAnsi="Times New Roman"/>
          <w:sz w:val="24"/>
        </w:rPr>
        <w:t xml:space="preserve">. Eelnõu mõjude olulisuse tuvastamiseks hinnati nimetatud valdkonda nelja kriteeriumi alusel: mõju ulatus, mõju avaldumise sagedus, mõjutatud sihtrühma suurus ja ebasoovitavate mõjude kaasnemise risk. </w:t>
      </w:r>
    </w:p>
    <w:p w14:paraId="55A12F60" w14:textId="77777777" w:rsidR="00A3022B" w:rsidRPr="00A3022B" w:rsidRDefault="00A3022B" w:rsidP="00A3022B">
      <w:pPr>
        <w:rPr>
          <w:rFonts w:ascii="Times New Roman" w:hAnsi="Times New Roman"/>
          <w:sz w:val="24"/>
        </w:rPr>
      </w:pPr>
    </w:p>
    <w:p w14:paraId="2AFDD526" w14:textId="6DD37DA3" w:rsidR="00B84929" w:rsidRDefault="00C801C4" w:rsidP="00A3022B">
      <w:pPr>
        <w:rPr>
          <w:rFonts w:ascii="Times New Roman" w:hAnsi="Times New Roman"/>
          <w:b/>
          <w:sz w:val="24"/>
          <w:lang w:eastAsia="et-EE"/>
        </w:rPr>
      </w:pPr>
      <w:r>
        <w:rPr>
          <w:rFonts w:ascii="Times New Roman" w:hAnsi="Times New Roman"/>
          <w:b/>
          <w:sz w:val="24"/>
          <w:lang w:eastAsia="et-EE"/>
        </w:rPr>
        <w:t xml:space="preserve">6.1 </w:t>
      </w:r>
      <w:r w:rsidR="00093D5C" w:rsidRPr="00730A61">
        <w:rPr>
          <w:rFonts w:ascii="Times New Roman" w:hAnsi="Times New Roman"/>
          <w:b/>
          <w:bCs/>
          <w:sz w:val="24"/>
          <w:lang w:eastAsia="et-EE"/>
        </w:rPr>
        <w:t>Meditsiiniseadmete (tooted) koondamine Ravimiametisse</w:t>
      </w:r>
    </w:p>
    <w:p w14:paraId="1E3C130A" w14:textId="77777777" w:rsidR="00B84929" w:rsidRDefault="00B84929" w:rsidP="00A3022B">
      <w:pPr>
        <w:rPr>
          <w:rFonts w:ascii="Times New Roman" w:hAnsi="Times New Roman"/>
          <w:b/>
          <w:sz w:val="24"/>
          <w:lang w:eastAsia="et-EE"/>
        </w:rPr>
      </w:pPr>
    </w:p>
    <w:p w14:paraId="409585A3" w14:textId="20D4DDF2" w:rsidR="00A3022B" w:rsidRDefault="00B84929" w:rsidP="00A3022B">
      <w:pPr>
        <w:rPr>
          <w:rFonts w:ascii="Times New Roman" w:hAnsi="Times New Roman"/>
          <w:b/>
          <w:sz w:val="24"/>
          <w:lang w:eastAsia="et-EE"/>
        </w:rPr>
      </w:pPr>
      <w:r>
        <w:rPr>
          <w:rFonts w:ascii="Times New Roman" w:hAnsi="Times New Roman"/>
          <w:b/>
          <w:sz w:val="24"/>
          <w:lang w:eastAsia="et-EE"/>
        </w:rPr>
        <w:t>6.1.1</w:t>
      </w:r>
      <w:r w:rsidR="00BB40F3">
        <w:rPr>
          <w:rFonts w:ascii="Times New Roman" w:hAnsi="Times New Roman"/>
          <w:b/>
          <w:sz w:val="24"/>
          <w:lang w:eastAsia="et-EE"/>
        </w:rPr>
        <w:t>.</w:t>
      </w:r>
      <w:r>
        <w:rPr>
          <w:rFonts w:ascii="Times New Roman" w:hAnsi="Times New Roman"/>
          <w:b/>
          <w:sz w:val="24"/>
          <w:lang w:eastAsia="et-EE"/>
        </w:rPr>
        <w:t xml:space="preserve"> </w:t>
      </w:r>
      <w:r w:rsidR="00A3022B">
        <w:rPr>
          <w:rFonts w:ascii="Times New Roman" w:hAnsi="Times New Roman"/>
          <w:b/>
          <w:sz w:val="24"/>
          <w:lang w:eastAsia="et-EE"/>
        </w:rPr>
        <w:t>Sotsiaal</w:t>
      </w:r>
      <w:r w:rsidR="00495EA5">
        <w:rPr>
          <w:rFonts w:ascii="Times New Roman" w:hAnsi="Times New Roman"/>
          <w:b/>
          <w:sz w:val="24"/>
          <w:lang w:eastAsia="et-EE"/>
        </w:rPr>
        <w:t>sed</w:t>
      </w:r>
      <w:r w:rsidR="00A3022B">
        <w:rPr>
          <w:rFonts w:ascii="Times New Roman" w:hAnsi="Times New Roman"/>
          <w:b/>
          <w:sz w:val="24"/>
          <w:lang w:eastAsia="et-EE"/>
        </w:rPr>
        <w:t xml:space="preserve"> mõju</w:t>
      </w:r>
      <w:r w:rsidR="00495EA5">
        <w:rPr>
          <w:rFonts w:ascii="Times New Roman" w:hAnsi="Times New Roman"/>
          <w:b/>
          <w:sz w:val="24"/>
          <w:lang w:eastAsia="et-EE"/>
        </w:rPr>
        <w:t>d</w:t>
      </w:r>
    </w:p>
    <w:p w14:paraId="6DD497E7" w14:textId="77777777" w:rsidR="007970DF" w:rsidRDefault="007970DF" w:rsidP="00A3022B">
      <w:pPr>
        <w:rPr>
          <w:rFonts w:ascii="Times New Roman" w:hAnsi="Times New Roman"/>
          <w:b/>
          <w:sz w:val="24"/>
          <w:lang w:eastAsia="et-EE"/>
        </w:rPr>
      </w:pPr>
    </w:p>
    <w:p w14:paraId="39ECA610" w14:textId="1640F18A" w:rsidR="00C801C4" w:rsidRDefault="00C801C4" w:rsidP="00A3022B">
      <w:pPr>
        <w:rPr>
          <w:rFonts w:ascii="Times New Roman" w:hAnsi="Times New Roman"/>
          <w:bCs/>
          <w:sz w:val="24"/>
          <w:lang w:eastAsia="et-EE"/>
        </w:rPr>
      </w:pPr>
      <w:r w:rsidRPr="00C801C4">
        <w:rPr>
          <w:rFonts w:ascii="Times New Roman" w:hAnsi="Times New Roman"/>
          <w:b/>
          <w:sz w:val="24"/>
          <w:lang w:eastAsia="et-EE"/>
        </w:rPr>
        <w:t>Sihtrühm</w:t>
      </w:r>
      <w:r w:rsidR="00773798">
        <w:rPr>
          <w:rFonts w:ascii="Times New Roman" w:hAnsi="Times New Roman"/>
          <w:b/>
          <w:sz w:val="24"/>
          <w:lang w:eastAsia="et-EE"/>
        </w:rPr>
        <w:t xml:space="preserve"> I</w:t>
      </w:r>
      <w:r w:rsidRPr="00730A61">
        <w:rPr>
          <w:rFonts w:ascii="Times New Roman" w:hAnsi="Times New Roman"/>
          <w:bCs/>
          <w:sz w:val="24"/>
          <w:lang w:eastAsia="et-EE"/>
        </w:rPr>
        <w:t>: Eesti elanikkond.</w:t>
      </w:r>
    </w:p>
    <w:p w14:paraId="54D15795" w14:textId="77777777" w:rsidR="00730A61" w:rsidRDefault="00730A61" w:rsidP="00A3022B">
      <w:pPr>
        <w:rPr>
          <w:rFonts w:ascii="Times New Roman" w:hAnsi="Times New Roman"/>
          <w:bCs/>
          <w:sz w:val="24"/>
          <w:lang w:eastAsia="et-EE"/>
        </w:rPr>
      </w:pPr>
    </w:p>
    <w:p w14:paraId="7D63D810" w14:textId="4BCBAB1C" w:rsidR="00C801C4" w:rsidRPr="00730A61" w:rsidRDefault="00C801C4" w:rsidP="00A3022B">
      <w:pPr>
        <w:rPr>
          <w:rFonts w:ascii="Times New Roman" w:hAnsi="Times New Roman"/>
          <w:bCs/>
          <w:sz w:val="24"/>
          <w:lang w:eastAsia="et-EE"/>
        </w:rPr>
      </w:pPr>
      <w:r w:rsidRPr="00C801C4">
        <w:rPr>
          <w:rFonts w:ascii="Times New Roman" w:hAnsi="Times New Roman"/>
          <w:bCs/>
          <w:sz w:val="24"/>
          <w:lang w:eastAsia="et-EE"/>
        </w:rPr>
        <w:t>Meditsiiniseadmed</w:t>
      </w:r>
      <w:r>
        <w:rPr>
          <w:rFonts w:ascii="Times New Roman" w:hAnsi="Times New Roman"/>
          <w:bCs/>
          <w:sz w:val="24"/>
          <w:lang w:eastAsia="et-EE"/>
        </w:rPr>
        <w:t xml:space="preserve"> hõlmavad suurt hulka erinevaid seadmeid</w:t>
      </w:r>
      <w:r w:rsidR="00CD74C3">
        <w:rPr>
          <w:rFonts w:ascii="Times New Roman" w:hAnsi="Times New Roman"/>
          <w:bCs/>
          <w:sz w:val="24"/>
          <w:lang w:eastAsia="et-EE"/>
        </w:rPr>
        <w:t>, mistõttu on keeruline hinnata, kui suur osa elanikkonnast neid kasutab</w:t>
      </w:r>
      <w:r>
        <w:rPr>
          <w:rFonts w:ascii="Times New Roman" w:hAnsi="Times New Roman"/>
          <w:bCs/>
          <w:sz w:val="24"/>
          <w:lang w:eastAsia="et-EE"/>
        </w:rPr>
        <w:t xml:space="preserve">. Meditsiiniseadmeteks on </w:t>
      </w:r>
      <w:r w:rsidRPr="00C801C4">
        <w:rPr>
          <w:rFonts w:ascii="Times New Roman" w:hAnsi="Times New Roman"/>
          <w:bCs/>
          <w:sz w:val="24"/>
          <w:lang w:eastAsia="et-EE"/>
        </w:rPr>
        <w:t>näiteks plaastrid, termomeetrid</w:t>
      </w:r>
      <w:r>
        <w:rPr>
          <w:rFonts w:ascii="Times New Roman" w:hAnsi="Times New Roman"/>
          <w:bCs/>
          <w:sz w:val="24"/>
          <w:lang w:eastAsia="et-EE"/>
        </w:rPr>
        <w:t xml:space="preserve">, </w:t>
      </w:r>
      <w:r w:rsidRPr="00C801C4">
        <w:rPr>
          <w:rFonts w:ascii="Times New Roman" w:hAnsi="Times New Roman"/>
          <w:bCs/>
          <w:sz w:val="24"/>
          <w:lang w:eastAsia="et-EE"/>
        </w:rPr>
        <w:t>kiirtestid</w:t>
      </w:r>
      <w:r>
        <w:rPr>
          <w:rFonts w:ascii="Times New Roman" w:hAnsi="Times New Roman"/>
          <w:bCs/>
          <w:sz w:val="24"/>
          <w:lang w:eastAsia="et-EE"/>
        </w:rPr>
        <w:t>,</w:t>
      </w:r>
      <w:r w:rsidR="000C0C24">
        <w:rPr>
          <w:rFonts w:ascii="Times New Roman" w:hAnsi="Times New Roman"/>
          <w:bCs/>
          <w:sz w:val="24"/>
          <w:lang w:eastAsia="et-EE"/>
        </w:rPr>
        <w:t xml:space="preserve"> kuid ka</w:t>
      </w:r>
      <w:r>
        <w:rPr>
          <w:rFonts w:ascii="Times New Roman" w:hAnsi="Times New Roman"/>
          <w:bCs/>
          <w:sz w:val="24"/>
          <w:lang w:eastAsia="et-EE"/>
        </w:rPr>
        <w:t xml:space="preserve"> </w:t>
      </w:r>
      <w:r w:rsidRPr="00C801C4">
        <w:rPr>
          <w:rFonts w:ascii="Times New Roman" w:hAnsi="Times New Roman"/>
          <w:bCs/>
          <w:sz w:val="24"/>
          <w:lang w:eastAsia="et-EE"/>
        </w:rPr>
        <w:t>keerukad süsteemid, mida leidub suuremates haiglates</w:t>
      </w:r>
      <w:r>
        <w:rPr>
          <w:rFonts w:ascii="Times New Roman" w:hAnsi="Times New Roman"/>
          <w:bCs/>
          <w:sz w:val="24"/>
          <w:lang w:eastAsia="et-EE"/>
        </w:rPr>
        <w:t xml:space="preserve"> ning</w:t>
      </w:r>
      <w:r w:rsidRPr="00C801C4">
        <w:rPr>
          <w:rFonts w:ascii="Times New Roman" w:hAnsi="Times New Roman"/>
          <w:bCs/>
          <w:sz w:val="24"/>
          <w:lang w:eastAsia="et-EE"/>
        </w:rPr>
        <w:t xml:space="preserve"> mõn</w:t>
      </w:r>
      <w:r>
        <w:rPr>
          <w:rFonts w:ascii="Times New Roman" w:hAnsi="Times New Roman"/>
          <w:bCs/>
          <w:sz w:val="24"/>
          <w:lang w:eastAsia="et-EE"/>
        </w:rPr>
        <w:t>ingad</w:t>
      </w:r>
      <w:r w:rsidRPr="00C801C4">
        <w:rPr>
          <w:rFonts w:ascii="Times New Roman" w:hAnsi="Times New Roman"/>
          <w:bCs/>
          <w:sz w:val="24"/>
          <w:lang w:eastAsia="et-EE"/>
        </w:rPr>
        <w:t xml:space="preserve"> tarkvarad, mida kasutatakse tervishoius ja meditsiinilistest toimingutes. </w:t>
      </w:r>
      <w:r w:rsidR="00CD74C3">
        <w:rPr>
          <w:rFonts w:ascii="Times New Roman" w:hAnsi="Times New Roman"/>
          <w:bCs/>
          <w:sz w:val="24"/>
          <w:lang w:eastAsia="et-EE"/>
        </w:rPr>
        <w:t xml:space="preserve">Seega on meditsiiniseadmete </w:t>
      </w:r>
      <w:r>
        <w:rPr>
          <w:rFonts w:ascii="Times New Roman" w:hAnsi="Times New Roman"/>
          <w:bCs/>
          <w:sz w:val="24"/>
          <w:lang w:eastAsia="et-EE"/>
        </w:rPr>
        <w:t>potentsiaalseteks kasutajateks kogu Eesti elanikkond ning sihtrühma saab hinnata suureks.</w:t>
      </w:r>
    </w:p>
    <w:p w14:paraId="7918BC72" w14:textId="77777777" w:rsidR="007970DF" w:rsidRPr="00730A61" w:rsidRDefault="007970DF" w:rsidP="00A3022B">
      <w:pPr>
        <w:rPr>
          <w:rFonts w:ascii="Times New Roman" w:hAnsi="Times New Roman"/>
          <w:bCs/>
          <w:sz w:val="24"/>
          <w:lang w:eastAsia="et-EE"/>
        </w:rPr>
      </w:pPr>
    </w:p>
    <w:p w14:paraId="4FF39C5F" w14:textId="248AF0CC" w:rsidR="00A05F75" w:rsidRDefault="00A05F75" w:rsidP="00A3022B">
      <w:pPr>
        <w:rPr>
          <w:rFonts w:ascii="Times New Roman" w:hAnsi="Times New Roman"/>
          <w:bCs/>
          <w:sz w:val="24"/>
          <w:lang w:eastAsia="et-EE"/>
        </w:rPr>
      </w:pPr>
      <w:r w:rsidRPr="00730A61">
        <w:rPr>
          <w:rFonts w:ascii="Times New Roman" w:hAnsi="Times New Roman"/>
          <w:bCs/>
          <w:sz w:val="24"/>
          <w:lang w:eastAsia="et-EE"/>
        </w:rPr>
        <w:t xml:space="preserve">Otseselt on </w:t>
      </w:r>
      <w:r>
        <w:rPr>
          <w:rFonts w:ascii="Times New Roman" w:hAnsi="Times New Roman"/>
          <w:bCs/>
          <w:sz w:val="24"/>
          <w:lang w:eastAsia="et-EE"/>
        </w:rPr>
        <w:t xml:space="preserve">Ravimiameti </w:t>
      </w:r>
      <w:r w:rsidRPr="00730A61">
        <w:rPr>
          <w:rFonts w:ascii="Times New Roman" w:hAnsi="Times New Roman"/>
          <w:bCs/>
          <w:sz w:val="24"/>
          <w:lang w:eastAsia="et-EE"/>
        </w:rPr>
        <w:t xml:space="preserve">meditsiiniseadmete valdkonna pädevaks asutuseks </w:t>
      </w:r>
      <w:r>
        <w:rPr>
          <w:rFonts w:ascii="Times New Roman" w:hAnsi="Times New Roman"/>
          <w:bCs/>
          <w:sz w:val="24"/>
          <w:lang w:eastAsia="et-EE"/>
        </w:rPr>
        <w:t xml:space="preserve">saamisel </w:t>
      </w:r>
      <w:r w:rsidRPr="00730A61">
        <w:rPr>
          <w:rFonts w:ascii="Times New Roman" w:hAnsi="Times New Roman"/>
          <w:bCs/>
          <w:sz w:val="24"/>
          <w:lang w:eastAsia="et-EE"/>
        </w:rPr>
        <w:t>Terviseamet</w:t>
      </w:r>
      <w:r>
        <w:rPr>
          <w:rFonts w:ascii="Times New Roman" w:hAnsi="Times New Roman"/>
          <w:bCs/>
          <w:sz w:val="24"/>
          <w:lang w:eastAsia="et-EE"/>
        </w:rPr>
        <w:t>i asemel Eesti elanikele vähene mõju, kuid kaudselt võib muudatus mõjuda positiivselt</w:t>
      </w:r>
      <w:r w:rsidR="003A3D2D">
        <w:rPr>
          <w:rFonts w:ascii="Times New Roman" w:hAnsi="Times New Roman"/>
          <w:bCs/>
          <w:sz w:val="24"/>
          <w:lang w:eastAsia="et-EE"/>
        </w:rPr>
        <w:t xml:space="preserve"> nende elanike tervisele, kes meditsiiniseadmeid kasutavad. </w:t>
      </w:r>
    </w:p>
    <w:p w14:paraId="6766D443" w14:textId="6EE9FD4E" w:rsidR="003A3D2D" w:rsidRDefault="003A3D2D" w:rsidP="00A3022B">
      <w:pPr>
        <w:rPr>
          <w:rFonts w:ascii="Times New Roman" w:hAnsi="Times New Roman"/>
          <w:bCs/>
          <w:sz w:val="24"/>
          <w:lang w:eastAsia="et-EE"/>
        </w:rPr>
      </w:pPr>
    </w:p>
    <w:p w14:paraId="48CD2D8E" w14:textId="56273D1C" w:rsidR="00995F89" w:rsidRDefault="003A3D2D" w:rsidP="00A3022B">
      <w:pPr>
        <w:rPr>
          <w:rFonts w:ascii="Times New Roman" w:hAnsi="Times New Roman"/>
          <w:bCs/>
          <w:sz w:val="24"/>
          <w:lang w:eastAsia="et-EE"/>
        </w:rPr>
      </w:pPr>
      <w:r>
        <w:rPr>
          <w:rFonts w:ascii="Times New Roman" w:hAnsi="Times New Roman"/>
          <w:bCs/>
          <w:sz w:val="24"/>
          <w:lang w:eastAsia="et-EE"/>
        </w:rPr>
        <w:t xml:space="preserve">Hetkel kehtivate seaduste kohaselt on meditsiiniseadmete valdkonna pädevaks asutuseks Terviseamet, kelle </w:t>
      </w:r>
      <w:r w:rsidRPr="003A3D2D">
        <w:rPr>
          <w:rFonts w:ascii="Times New Roman" w:hAnsi="Times New Roman"/>
          <w:bCs/>
          <w:sz w:val="24"/>
          <w:lang w:eastAsia="et-EE"/>
        </w:rPr>
        <w:t>peamiseks tegevusvaldkonnaks on tervisekaitse- ja tervishoiuteenused</w:t>
      </w:r>
      <w:r>
        <w:rPr>
          <w:rFonts w:ascii="Times New Roman" w:hAnsi="Times New Roman"/>
          <w:bCs/>
          <w:sz w:val="24"/>
          <w:lang w:eastAsia="et-EE"/>
        </w:rPr>
        <w:t>. Ravimiameti</w:t>
      </w:r>
      <w:r w:rsidRPr="003A3D2D">
        <w:rPr>
          <w:rFonts w:ascii="Times New Roman" w:hAnsi="Times New Roman"/>
          <w:bCs/>
          <w:sz w:val="24"/>
          <w:lang w:eastAsia="et-EE"/>
        </w:rPr>
        <w:t xml:space="preserve"> peamiseks tegevusvaldkonnaks on toodete (ravimid) ohutus, kvaliteet ja efektiivsus. Meditsiiniseadmete koondamine Ravimiametisse võimaldab koondada toodete kontrolli ja järelevalve</w:t>
      </w:r>
      <w:r>
        <w:rPr>
          <w:rFonts w:ascii="Times New Roman" w:hAnsi="Times New Roman"/>
          <w:bCs/>
          <w:sz w:val="24"/>
          <w:lang w:eastAsia="et-EE"/>
        </w:rPr>
        <w:t xml:space="preserve"> ning aidata kaasa nende ühetaolisele osutamisele ja kvaliteedil</w:t>
      </w:r>
      <w:r w:rsidR="00697615">
        <w:rPr>
          <w:rFonts w:ascii="Times New Roman" w:hAnsi="Times New Roman"/>
          <w:bCs/>
          <w:sz w:val="24"/>
          <w:lang w:eastAsia="et-EE"/>
        </w:rPr>
        <w:t xml:space="preserve">e. Osutatavate tervishoiuteenuste kvaliteet võib seeläbi paraneda ning avaldada positiivset mõju rahvatervisele. </w:t>
      </w:r>
    </w:p>
    <w:p w14:paraId="63B2C513" w14:textId="5C3F653C" w:rsidR="00DB7AF5" w:rsidRDefault="00DB7AF5" w:rsidP="00A3022B">
      <w:pPr>
        <w:rPr>
          <w:rFonts w:ascii="Times New Roman" w:hAnsi="Times New Roman"/>
          <w:bCs/>
          <w:sz w:val="24"/>
          <w:lang w:eastAsia="et-EE"/>
        </w:rPr>
      </w:pPr>
    </w:p>
    <w:p w14:paraId="458DA26B" w14:textId="77777777" w:rsidR="007970DF" w:rsidRPr="007970DF" w:rsidRDefault="007970DF" w:rsidP="007970DF">
      <w:pPr>
        <w:rPr>
          <w:rFonts w:ascii="Times New Roman" w:hAnsi="Times New Roman"/>
          <w:bCs/>
          <w:sz w:val="24"/>
        </w:rPr>
      </w:pPr>
      <w:r w:rsidRPr="007970DF">
        <w:rPr>
          <w:rFonts w:ascii="Times New Roman" w:hAnsi="Times New Roman"/>
          <w:bCs/>
          <w:sz w:val="24"/>
        </w:rPr>
        <w:t xml:space="preserve">Meditsiiniseadmeid kasutatakse olenevalt vajadusest, kas regulaarselt või ebaregulaarselt. </w:t>
      </w:r>
    </w:p>
    <w:p w14:paraId="03CDB988" w14:textId="77777777" w:rsidR="007970DF" w:rsidRDefault="007970DF" w:rsidP="00A3022B">
      <w:pPr>
        <w:rPr>
          <w:rFonts w:ascii="Times New Roman" w:hAnsi="Times New Roman"/>
          <w:bCs/>
          <w:sz w:val="24"/>
          <w:lang w:eastAsia="et-EE"/>
        </w:rPr>
      </w:pPr>
    </w:p>
    <w:p w14:paraId="071B87E4" w14:textId="6C1056A2" w:rsidR="00DB7AF5" w:rsidRDefault="00DB7AF5" w:rsidP="00A3022B">
      <w:pPr>
        <w:rPr>
          <w:rFonts w:ascii="Times New Roman" w:hAnsi="Times New Roman"/>
          <w:bCs/>
          <w:sz w:val="24"/>
          <w:lang w:eastAsia="et-EE"/>
        </w:rPr>
      </w:pPr>
      <w:r>
        <w:rPr>
          <w:rFonts w:ascii="Times New Roman" w:hAnsi="Times New Roman"/>
          <w:bCs/>
          <w:sz w:val="24"/>
          <w:lang w:eastAsia="et-EE"/>
        </w:rPr>
        <w:t xml:space="preserve">Ebasoovitavate mõjude risk puudub, kuna elanike jaoks on tegemist pigem positiivse muudatusega. </w:t>
      </w:r>
    </w:p>
    <w:p w14:paraId="49D86AE7" w14:textId="0E8A090C" w:rsidR="00DB7AF5" w:rsidRDefault="00DB7AF5" w:rsidP="00A3022B">
      <w:pPr>
        <w:rPr>
          <w:rFonts w:ascii="Times New Roman" w:hAnsi="Times New Roman"/>
          <w:bCs/>
          <w:sz w:val="24"/>
          <w:lang w:eastAsia="et-EE"/>
        </w:rPr>
      </w:pPr>
    </w:p>
    <w:p w14:paraId="1085B469" w14:textId="1E8BC43F" w:rsidR="000C0C24" w:rsidRDefault="00DB7AF5" w:rsidP="00A3022B">
      <w:pPr>
        <w:rPr>
          <w:rFonts w:ascii="Times New Roman" w:hAnsi="Times New Roman"/>
          <w:bCs/>
          <w:sz w:val="24"/>
          <w:lang w:eastAsia="et-EE"/>
        </w:rPr>
      </w:pPr>
      <w:r>
        <w:rPr>
          <w:rFonts w:ascii="Times New Roman" w:hAnsi="Times New Roman"/>
          <w:bCs/>
          <w:sz w:val="24"/>
          <w:lang w:eastAsia="et-EE"/>
        </w:rPr>
        <w:t xml:space="preserve">Eelnevat arvestades on </w:t>
      </w:r>
      <w:r w:rsidR="003B32AC">
        <w:rPr>
          <w:rFonts w:ascii="Times New Roman" w:hAnsi="Times New Roman"/>
          <w:bCs/>
          <w:sz w:val="24"/>
          <w:lang w:eastAsia="et-EE"/>
        </w:rPr>
        <w:t>muudatusel</w:t>
      </w:r>
      <w:r>
        <w:rPr>
          <w:rFonts w:ascii="Times New Roman" w:hAnsi="Times New Roman"/>
          <w:bCs/>
          <w:sz w:val="24"/>
          <w:lang w:eastAsia="et-EE"/>
        </w:rPr>
        <w:t xml:space="preserve"> oluli</w:t>
      </w:r>
      <w:r w:rsidR="003B32AC">
        <w:rPr>
          <w:rFonts w:ascii="Times New Roman" w:hAnsi="Times New Roman"/>
          <w:bCs/>
          <w:sz w:val="24"/>
          <w:lang w:eastAsia="et-EE"/>
        </w:rPr>
        <w:t>ne</w:t>
      </w:r>
      <w:r w:rsidR="00197C79">
        <w:rPr>
          <w:rFonts w:ascii="Times New Roman" w:hAnsi="Times New Roman"/>
          <w:bCs/>
          <w:sz w:val="24"/>
          <w:lang w:eastAsia="et-EE"/>
        </w:rPr>
        <w:t>, kuid kaudne</w:t>
      </w:r>
      <w:r w:rsidR="003B32AC">
        <w:rPr>
          <w:rFonts w:ascii="Times New Roman" w:hAnsi="Times New Roman"/>
          <w:bCs/>
          <w:sz w:val="24"/>
          <w:lang w:eastAsia="et-EE"/>
        </w:rPr>
        <w:t xml:space="preserve"> sotsiaalne</w:t>
      </w:r>
      <w:r>
        <w:rPr>
          <w:rFonts w:ascii="Times New Roman" w:hAnsi="Times New Roman"/>
          <w:bCs/>
          <w:sz w:val="24"/>
          <w:lang w:eastAsia="et-EE"/>
        </w:rPr>
        <w:t xml:space="preserve"> mõju</w:t>
      </w:r>
      <w:r w:rsidR="003B32AC">
        <w:rPr>
          <w:rFonts w:ascii="Times New Roman" w:hAnsi="Times New Roman"/>
          <w:bCs/>
          <w:sz w:val="24"/>
          <w:lang w:eastAsia="et-EE"/>
        </w:rPr>
        <w:t xml:space="preserve"> elanikkonnale</w:t>
      </w:r>
      <w:r>
        <w:rPr>
          <w:rFonts w:ascii="Times New Roman" w:hAnsi="Times New Roman"/>
          <w:bCs/>
          <w:sz w:val="24"/>
          <w:lang w:eastAsia="et-EE"/>
        </w:rPr>
        <w:t xml:space="preserve">. </w:t>
      </w:r>
    </w:p>
    <w:p w14:paraId="3E3F8741" w14:textId="77777777" w:rsidR="00284003" w:rsidRDefault="00284003" w:rsidP="00A3022B">
      <w:pPr>
        <w:rPr>
          <w:rFonts w:ascii="Times New Roman" w:hAnsi="Times New Roman"/>
          <w:bCs/>
          <w:sz w:val="24"/>
          <w:lang w:eastAsia="et-EE"/>
        </w:rPr>
      </w:pPr>
    </w:p>
    <w:p w14:paraId="6BB6AABB" w14:textId="4FA796F6" w:rsidR="00284003" w:rsidRDefault="00284003" w:rsidP="00284003">
      <w:pPr>
        <w:rPr>
          <w:rFonts w:ascii="Times New Roman" w:hAnsi="Times New Roman"/>
          <w:bCs/>
          <w:sz w:val="24"/>
          <w:lang w:eastAsia="et-EE"/>
        </w:rPr>
      </w:pPr>
      <w:commentRangeStart w:id="10"/>
      <w:r w:rsidRPr="00CC375A">
        <w:rPr>
          <w:rFonts w:ascii="Times New Roman" w:hAnsi="Times New Roman"/>
          <w:b/>
          <w:sz w:val="24"/>
          <w:lang w:eastAsia="et-EE"/>
        </w:rPr>
        <w:t>Sihtrühm</w:t>
      </w:r>
      <w:r>
        <w:rPr>
          <w:rFonts w:ascii="Times New Roman" w:hAnsi="Times New Roman"/>
          <w:b/>
          <w:sz w:val="24"/>
          <w:lang w:eastAsia="et-EE"/>
        </w:rPr>
        <w:t xml:space="preserve"> II</w:t>
      </w:r>
      <w:r w:rsidRPr="00CC375A">
        <w:rPr>
          <w:rFonts w:ascii="Times New Roman" w:hAnsi="Times New Roman"/>
          <w:bCs/>
          <w:sz w:val="24"/>
          <w:lang w:eastAsia="et-EE"/>
        </w:rPr>
        <w:t xml:space="preserve">: </w:t>
      </w:r>
      <w:r>
        <w:rPr>
          <w:rFonts w:ascii="Times New Roman" w:hAnsi="Times New Roman"/>
          <w:bCs/>
          <w:sz w:val="24"/>
          <w:lang w:eastAsia="et-EE"/>
        </w:rPr>
        <w:t>Meditsiiniseadmete professionaalsed kasutajad</w:t>
      </w:r>
      <w:r w:rsidR="001C175B">
        <w:rPr>
          <w:rFonts w:ascii="Times New Roman" w:hAnsi="Times New Roman"/>
          <w:bCs/>
          <w:sz w:val="24"/>
          <w:lang w:eastAsia="et-EE"/>
        </w:rPr>
        <w:t>.</w:t>
      </w:r>
      <w:commentRangeEnd w:id="10"/>
      <w:r w:rsidR="00CC6BB7">
        <w:rPr>
          <w:rStyle w:val="Kommentaariviide"/>
        </w:rPr>
        <w:commentReference w:id="10"/>
      </w:r>
    </w:p>
    <w:p w14:paraId="68B11E78" w14:textId="77777777" w:rsidR="00284003" w:rsidRDefault="00284003" w:rsidP="00284003">
      <w:pPr>
        <w:rPr>
          <w:rFonts w:ascii="Times New Roman" w:hAnsi="Times New Roman"/>
          <w:bCs/>
          <w:sz w:val="24"/>
          <w:lang w:eastAsia="et-EE"/>
        </w:rPr>
      </w:pPr>
    </w:p>
    <w:p w14:paraId="3D78F28B" w14:textId="4EDF21A8" w:rsidR="00284003" w:rsidRDefault="001C175B" w:rsidP="00284003">
      <w:pPr>
        <w:rPr>
          <w:rFonts w:ascii="Times New Roman" w:hAnsi="Times New Roman"/>
          <w:bCs/>
          <w:sz w:val="24"/>
          <w:lang w:eastAsia="et-EE"/>
        </w:rPr>
      </w:pPr>
      <w:r>
        <w:rPr>
          <w:rFonts w:ascii="Times New Roman" w:hAnsi="Times New Roman"/>
          <w:bCs/>
          <w:sz w:val="24"/>
          <w:lang w:eastAsia="et-EE"/>
        </w:rPr>
        <w:t>Muudatuse</w:t>
      </w:r>
      <w:r w:rsidR="00E9743F">
        <w:rPr>
          <w:rFonts w:ascii="Times New Roman" w:hAnsi="Times New Roman"/>
          <w:bCs/>
          <w:sz w:val="24"/>
          <w:lang w:eastAsia="et-EE"/>
        </w:rPr>
        <w:t>d</w:t>
      </w:r>
      <w:r>
        <w:rPr>
          <w:rFonts w:ascii="Times New Roman" w:hAnsi="Times New Roman"/>
          <w:bCs/>
          <w:sz w:val="24"/>
          <w:lang w:eastAsia="et-EE"/>
        </w:rPr>
        <w:t xml:space="preserve"> mõjutavad ka meditsiiniseadmete professionaalseid kasutajaid, sh </w:t>
      </w:r>
      <w:r w:rsidRPr="001C175B">
        <w:rPr>
          <w:rFonts w:ascii="Times New Roman" w:hAnsi="Times New Roman"/>
          <w:bCs/>
          <w:sz w:val="24"/>
          <w:lang w:eastAsia="et-EE"/>
        </w:rPr>
        <w:t>tervishoiuteenuse osutaja</w:t>
      </w:r>
      <w:r>
        <w:rPr>
          <w:rFonts w:ascii="Times New Roman" w:hAnsi="Times New Roman"/>
          <w:bCs/>
          <w:sz w:val="24"/>
          <w:lang w:eastAsia="et-EE"/>
        </w:rPr>
        <w:t>i</w:t>
      </w:r>
      <w:r w:rsidRPr="001C175B">
        <w:rPr>
          <w:rFonts w:ascii="Times New Roman" w:hAnsi="Times New Roman"/>
          <w:bCs/>
          <w:sz w:val="24"/>
          <w:lang w:eastAsia="et-EE"/>
        </w:rPr>
        <w:t>d, aga ka ilu- ja isikuteenuse osutaja</w:t>
      </w:r>
      <w:r>
        <w:rPr>
          <w:rFonts w:ascii="Times New Roman" w:hAnsi="Times New Roman"/>
          <w:bCs/>
          <w:sz w:val="24"/>
          <w:lang w:eastAsia="et-EE"/>
        </w:rPr>
        <w:t>i</w:t>
      </w:r>
      <w:r w:rsidRPr="001C175B">
        <w:rPr>
          <w:rFonts w:ascii="Times New Roman" w:hAnsi="Times New Roman"/>
          <w:bCs/>
          <w:sz w:val="24"/>
          <w:lang w:eastAsia="et-EE"/>
        </w:rPr>
        <w:t>d</w:t>
      </w:r>
      <w:r>
        <w:rPr>
          <w:rFonts w:ascii="Times New Roman" w:hAnsi="Times New Roman"/>
          <w:bCs/>
          <w:sz w:val="24"/>
          <w:lang w:eastAsia="et-EE"/>
        </w:rPr>
        <w:t xml:space="preserve"> jt. Täpse kasutajate grupi väljatoomine on keeruline, kuid </w:t>
      </w:r>
      <w:r w:rsidR="00197C79">
        <w:rPr>
          <w:rFonts w:ascii="Times New Roman" w:hAnsi="Times New Roman"/>
          <w:bCs/>
          <w:sz w:val="24"/>
          <w:lang w:eastAsia="et-EE"/>
        </w:rPr>
        <w:t xml:space="preserve">kuna mõjutatud on kõik </w:t>
      </w:r>
      <w:commentRangeStart w:id="11"/>
      <w:r w:rsidR="00197C79">
        <w:rPr>
          <w:rFonts w:ascii="Times New Roman" w:hAnsi="Times New Roman"/>
          <w:bCs/>
          <w:sz w:val="24"/>
          <w:lang w:eastAsia="et-EE"/>
        </w:rPr>
        <w:t>tervishoiuteenuse osutajad</w:t>
      </w:r>
      <w:commentRangeEnd w:id="11"/>
      <w:r w:rsidR="00CC6BB7">
        <w:rPr>
          <w:rStyle w:val="Kommentaariviide"/>
        </w:rPr>
        <w:commentReference w:id="11"/>
      </w:r>
      <w:r w:rsidR="00197C79">
        <w:rPr>
          <w:rFonts w:ascii="Times New Roman" w:hAnsi="Times New Roman"/>
          <w:bCs/>
          <w:sz w:val="24"/>
          <w:lang w:eastAsia="et-EE"/>
        </w:rPr>
        <w:t>, siis võib hinnata sihtgruppi suureks.</w:t>
      </w:r>
    </w:p>
    <w:p w14:paraId="5778DC64" w14:textId="77777777" w:rsidR="00284003" w:rsidRDefault="00284003" w:rsidP="00284003">
      <w:pPr>
        <w:rPr>
          <w:rFonts w:ascii="Times New Roman" w:hAnsi="Times New Roman"/>
          <w:b/>
          <w:sz w:val="24"/>
          <w:lang w:eastAsia="et-EE"/>
        </w:rPr>
      </w:pPr>
    </w:p>
    <w:p w14:paraId="01083C3C" w14:textId="6E1DC3AD" w:rsidR="00D439E0" w:rsidRDefault="00197C79" w:rsidP="00284003">
      <w:pPr>
        <w:rPr>
          <w:rFonts w:ascii="Times New Roman" w:hAnsi="Times New Roman"/>
          <w:color w:val="000000"/>
          <w:sz w:val="24"/>
          <w:lang w:eastAsia="et-EE"/>
        </w:rPr>
      </w:pPr>
      <w:r>
        <w:rPr>
          <w:rFonts w:ascii="Times New Roman" w:hAnsi="Times New Roman"/>
          <w:bCs/>
          <w:sz w:val="24"/>
          <w:lang w:eastAsia="et-EE"/>
        </w:rPr>
        <w:t>Sarnaselt elanikkonnaga on mõju professionaalsetele kasutajatele positiivne, kuna toodete kontroll ja järel</w:t>
      </w:r>
      <w:r w:rsidR="00787914">
        <w:rPr>
          <w:rFonts w:ascii="Times New Roman" w:hAnsi="Times New Roman"/>
          <w:bCs/>
          <w:sz w:val="24"/>
          <w:lang w:eastAsia="et-EE"/>
        </w:rPr>
        <w:t>e</w:t>
      </w:r>
      <w:r>
        <w:rPr>
          <w:rFonts w:ascii="Times New Roman" w:hAnsi="Times New Roman"/>
          <w:bCs/>
          <w:sz w:val="24"/>
          <w:lang w:eastAsia="et-EE"/>
        </w:rPr>
        <w:t xml:space="preserve">valve koondatakse ühte asutusse, mis aitab kaasa läbi kvaliteetsemate meditsiiniseadmete kvaliteetsema tervishoiu- või muu teenuse osutamisele. </w:t>
      </w:r>
    </w:p>
    <w:p w14:paraId="53057FFA" w14:textId="77777777" w:rsidR="00D439E0" w:rsidRDefault="00D439E0" w:rsidP="00284003">
      <w:pPr>
        <w:rPr>
          <w:rFonts w:ascii="Times New Roman" w:hAnsi="Times New Roman"/>
          <w:color w:val="000000"/>
          <w:sz w:val="24"/>
          <w:lang w:eastAsia="et-EE"/>
        </w:rPr>
      </w:pPr>
    </w:p>
    <w:p w14:paraId="0526FE88" w14:textId="0CB7D639" w:rsidR="00284003" w:rsidRDefault="00197C79" w:rsidP="00284003">
      <w:pPr>
        <w:rPr>
          <w:rFonts w:ascii="Times New Roman" w:hAnsi="Times New Roman"/>
          <w:bCs/>
          <w:sz w:val="24"/>
          <w:lang w:eastAsia="et-EE"/>
        </w:rPr>
      </w:pPr>
      <w:r>
        <w:rPr>
          <w:rFonts w:ascii="Times New Roman" w:hAnsi="Times New Roman"/>
          <w:bCs/>
          <w:sz w:val="24"/>
          <w:lang w:eastAsia="et-EE"/>
        </w:rPr>
        <w:t>Meditsiiniseadmete kasutamine</w:t>
      </w:r>
      <w:r w:rsidR="00D439E0">
        <w:rPr>
          <w:rFonts w:ascii="Times New Roman" w:hAnsi="Times New Roman"/>
          <w:bCs/>
          <w:sz w:val="24"/>
          <w:lang w:eastAsia="et-EE"/>
        </w:rPr>
        <w:t xml:space="preserve"> </w:t>
      </w:r>
      <w:r>
        <w:rPr>
          <w:rFonts w:ascii="Times New Roman" w:hAnsi="Times New Roman"/>
          <w:bCs/>
          <w:sz w:val="24"/>
          <w:lang w:eastAsia="et-EE"/>
        </w:rPr>
        <w:t>on regulaarne. Ebasoovitavate mõjude risk puudub.</w:t>
      </w:r>
    </w:p>
    <w:p w14:paraId="7F73E9DF" w14:textId="77777777" w:rsidR="00197C79" w:rsidRDefault="00197C79" w:rsidP="00284003">
      <w:pPr>
        <w:rPr>
          <w:rFonts w:ascii="Times New Roman" w:hAnsi="Times New Roman"/>
          <w:bCs/>
          <w:sz w:val="24"/>
          <w:lang w:eastAsia="et-EE"/>
        </w:rPr>
      </w:pPr>
    </w:p>
    <w:p w14:paraId="15D5DE78" w14:textId="665295D2" w:rsidR="00197C79" w:rsidRPr="007970DF" w:rsidRDefault="00197C79" w:rsidP="00284003">
      <w:pPr>
        <w:rPr>
          <w:rFonts w:ascii="Times New Roman" w:hAnsi="Times New Roman"/>
          <w:bCs/>
          <w:sz w:val="24"/>
          <w:lang w:eastAsia="et-EE"/>
        </w:rPr>
      </w:pPr>
      <w:r>
        <w:rPr>
          <w:rFonts w:ascii="Times New Roman" w:hAnsi="Times New Roman"/>
          <w:bCs/>
          <w:sz w:val="24"/>
          <w:lang w:eastAsia="et-EE"/>
        </w:rPr>
        <w:t xml:space="preserve">Eelnevat arvestades on muudatusel oluline sotsiaalne mõju meditsiiniseadmete professionaalsetele kasutajatele. </w:t>
      </w:r>
    </w:p>
    <w:p w14:paraId="3A0A84CD" w14:textId="0533B2EA" w:rsidR="00A3022B" w:rsidRPr="00730A61" w:rsidRDefault="00A3022B" w:rsidP="00A3022B">
      <w:pPr>
        <w:rPr>
          <w:rFonts w:ascii="Times New Roman" w:hAnsi="Times New Roman"/>
          <w:b/>
          <w:sz w:val="24"/>
          <w:lang w:eastAsia="et-EE"/>
        </w:rPr>
      </w:pPr>
    </w:p>
    <w:p w14:paraId="2B6364AB" w14:textId="54188846" w:rsidR="00A3022B" w:rsidRPr="00730A61" w:rsidRDefault="00C801C4" w:rsidP="00730A61">
      <w:pPr>
        <w:pStyle w:val="Loendilik"/>
        <w:numPr>
          <w:ilvl w:val="1"/>
          <w:numId w:val="1"/>
        </w:numPr>
        <w:rPr>
          <w:rFonts w:ascii="Times New Roman" w:hAnsi="Times New Roman"/>
          <w:b/>
          <w:sz w:val="24"/>
          <w:lang w:eastAsia="et-EE"/>
        </w:rPr>
      </w:pPr>
      <w:r w:rsidRPr="00730A61">
        <w:rPr>
          <w:rFonts w:ascii="Times New Roman" w:hAnsi="Times New Roman"/>
          <w:b/>
          <w:sz w:val="24"/>
          <w:lang w:eastAsia="et-EE"/>
        </w:rPr>
        <w:t>2</w:t>
      </w:r>
      <w:r w:rsidR="00BB40F3">
        <w:rPr>
          <w:rFonts w:ascii="Times New Roman" w:hAnsi="Times New Roman"/>
          <w:b/>
          <w:sz w:val="24"/>
          <w:lang w:eastAsia="et-EE"/>
        </w:rPr>
        <w:t>.</w:t>
      </w:r>
      <w:r w:rsidRPr="00730A61">
        <w:rPr>
          <w:rFonts w:ascii="Times New Roman" w:hAnsi="Times New Roman"/>
          <w:b/>
          <w:sz w:val="24"/>
          <w:lang w:eastAsia="et-EE"/>
        </w:rPr>
        <w:t xml:space="preserve"> </w:t>
      </w:r>
      <w:r w:rsidR="00A3022B" w:rsidRPr="00730A61">
        <w:rPr>
          <w:rFonts w:ascii="Times New Roman" w:hAnsi="Times New Roman"/>
          <w:b/>
          <w:sz w:val="24"/>
          <w:lang w:eastAsia="et-EE"/>
        </w:rPr>
        <w:t>Majandusl</w:t>
      </w:r>
      <w:r w:rsidR="00284003" w:rsidRPr="00730A61">
        <w:rPr>
          <w:rFonts w:ascii="Times New Roman" w:hAnsi="Times New Roman"/>
          <w:b/>
          <w:sz w:val="24"/>
          <w:lang w:eastAsia="et-EE"/>
        </w:rPr>
        <w:t>ikud mõjud</w:t>
      </w:r>
    </w:p>
    <w:p w14:paraId="3815DE16" w14:textId="77777777" w:rsidR="007970DF" w:rsidRDefault="007970DF" w:rsidP="00A3022B">
      <w:pPr>
        <w:rPr>
          <w:rFonts w:ascii="Times New Roman" w:hAnsi="Times New Roman"/>
          <w:b/>
          <w:sz w:val="24"/>
          <w:lang w:eastAsia="et-EE"/>
        </w:rPr>
      </w:pPr>
    </w:p>
    <w:p w14:paraId="00115B97" w14:textId="611B16FA" w:rsidR="0004182C" w:rsidRDefault="0004182C" w:rsidP="00C801C4">
      <w:pPr>
        <w:rPr>
          <w:rFonts w:ascii="Times New Roman" w:hAnsi="Times New Roman"/>
          <w:bCs/>
          <w:sz w:val="24"/>
          <w:lang w:eastAsia="et-EE"/>
        </w:rPr>
      </w:pPr>
      <w:r w:rsidRPr="00730A61">
        <w:rPr>
          <w:rFonts w:ascii="Times New Roman" w:hAnsi="Times New Roman"/>
          <w:b/>
          <w:sz w:val="24"/>
          <w:lang w:eastAsia="et-EE"/>
        </w:rPr>
        <w:t>Sihtrühm:</w:t>
      </w:r>
      <w:r>
        <w:rPr>
          <w:rFonts w:ascii="Times New Roman" w:hAnsi="Times New Roman"/>
          <w:bCs/>
          <w:sz w:val="24"/>
          <w:lang w:eastAsia="et-EE"/>
        </w:rPr>
        <w:t xml:space="preserve"> Meditsiiniseadmete tootjad</w:t>
      </w:r>
      <w:r w:rsidR="002659F1">
        <w:rPr>
          <w:rFonts w:ascii="Times New Roman" w:hAnsi="Times New Roman"/>
          <w:bCs/>
          <w:sz w:val="24"/>
          <w:lang w:eastAsia="et-EE"/>
        </w:rPr>
        <w:t>, importijad</w:t>
      </w:r>
      <w:r w:rsidR="00C56AA4">
        <w:rPr>
          <w:rFonts w:ascii="Times New Roman" w:hAnsi="Times New Roman"/>
          <w:bCs/>
          <w:sz w:val="24"/>
          <w:lang w:eastAsia="et-EE"/>
        </w:rPr>
        <w:t>,</w:t>
      </w:r>
      <w:r>
        <w:rPr>
          <w:rFonts w:ascii="Times New Roman" w:hAnsi="Times New Roman"/>
          <w:bCs/>
          <w:sz w:val="24"/>
          <w:lang w:eastAsia="et-EE"/>
        </w:rPr>
        <w:t xml:space="preserve"> levitajad</w:t>
      </w:r>
      <w:r w:rsidR="00C56AA4">
        <w:rPr>
          <w:rFonts w:ascii="Times New Roman" w:hAnsi="Times New Roman"/>
          <w:bCs/>
          <w:sz w:val="24"/>
          <w:lang w:eastAsia="et-EE"/>
        </w:rPr>
        <w:t xml:space="preserve"> ja sponsorid</w:t>
      </w:r>
      <w:r>
        <w:rPr>
          <w:rFonts w:ascii="Times New Roman" w:hAnsi="Times New Roman"/>
          <w:bCs/>
          <w:sz w:val="24"/>
          <w:lang w:eastAsia="et-EE"/>
        </w:rPr>
        <w:t xml:space="preserve">. </w:t>
      </w:r>
    </w:p>
    <w:p w14:paraId="13B9903A" w14:textId="77777777" w:rsidR="0004182C" w:rsidRDefault="0004182C" w:rsidP="00C801C4">
      <w:pPr>
        <w:rPr>
          <w:rFonts w:ascii="Times New Roman" w:hAnsi="Times New Roman"/>
          <w:bCs/>
          <w:sz w:val="24"/>
          <w:lang w:eastAsia="et-EE"/>
        </w:rPr>
      </w:pPr>
    </w:p>
    <w:p w14:paraId="511D8910" w14:textId="674D5E2B" w:rsidR="00C801C4" w:rsidRDefault="00773798" w:rsidP="00C801C4">
      <w:pPr>
        <w:rPr>
          <w:rFonts w:ascii="Times New Roman" w:hAnsi="Times New Roman"/>
          <w:bCs/>
          <w:sz w:val="24"/>
          <w:lang w:eastAsia="et-EE"/>
        </w:rPr>
      </w:pPr>
      <w:r>
        <w:rPr>
          <w:rFonts w:ascii="Times New Roman" w:hAnsi="Times New Roman"/>
          <w:bCs/>
          <w:sz w:val="24"/>
          <w:lang w:eastAsia="et-EE"/>
        </w:rPr>
        <w:t>M</w:t>
      </w:r>
      <w:r w:rsidRPr="00C801C4">
        <w:rPr>
          <w:rFonts w:ascii="Times New Roman" w:hAnsi="Times New Roman"/>
          <w:bCs/>
          <w:sz w:val="24"/>
          <w:lang w:eastAsia="et-EE"/>
        </w:rPr>
        <w:t xml:space="preserve">editsiiniseadmete andmekogu </w:t>
      </w:r>
      <w:r>
        <w:rPr>
          <w:rFonts w:ascii="Times New Roman" w:hAnsi="Times New Roman"/>
          <w:bCs/>
          <w:sz w:val="24"/>
          <w:lang w:eastAsia="et-EE"/>
        </w:rPr>
        <w:t>andmete põhjal on</w:t>
      </w:r>
      <w:r w:rsidRPr="00C801C4">
        <w:rPr>
          <w:rFonts w:ascii="Times New Roman" w:hAnsi="Times New Roman"/>
          <w:bCs/>
          <w:sz w:val="24"/>
          <w:lang w:eastAsia="et-EE"/>
        </w:rPr>
        <w:t xml:space="preserve"> </w:t>
      </w:r>
      <w:r w:rsidR="00C801C4" w:rsidRPr="00C801C4">
        <w:rPr>
          <w:rFonts w:ascii="Times New Roman" w:hAnsi="Times New Roman"/>
          <w:bCs/>
          <w:sz w:val="24"/>
          <w:lang w:eastAsia="et-EE"/>
        </w:rPr>
        <w:t>Eestis</w:t>
      </w:r>
      <w:r>
        <w:rPr>
          <w:rFonts w:ascii="Times New Roman" w:hAnsi="Times New Roman"/>
          <w:bCs/>
          <w:sz w:val="24"/>
          <w:lang w:eastAsia="et-EE"/>
        </w:rPr>
        <w:t xml:space="preserve"> </w:t>
      </w:r>
      <w:r w:rsidR="00C801C4" w:rsidRPr="00C801C4">
        <w:rPr>
          <w:rFonts w:ascii="Times New Roman" w:hAnsi="Times New Roman"/>
          <w:bCs/>
          <w:sz w:val="24"/>
          <w:lang w:eastAsia="et-EE"/>
        </w:rPr>
        <w:t>ligikaudu 200 meditsiiniseadmete tootjat</w:t>
      </w:r>
      <w:r>
        <w:rPr>
          <w:rFonts w:ascii="Times New Roman" w:hAnsi="Times New Roman"/>
          <w:bCs/>
          <w:sz w:val="24"/>
          <w:lang w:eastAsia="et-EE"/>
        </w:rPr>
        <w:t xml:space="preserve"> ning umbes </w:t>
      </w:r>
      <w:r w:rsidR="00C801C4" w:rsidRPr="00C801C4">
        <w:rPr>
          <w:rFonts w:ascii="Times New Roman" w:hAnsi="Times New Roman"/>
          <w:bCs/>
          <w:sz w:val="24"/>
          <w:lang w:eastAsia="et-EE"/>
        </w:rPr>
        <w:t xml:space="preserve">650 levitajat. </w:t>
      </w:r>
      <w:r>
        <w:rPr>
          <w:rFonts w:ascii="Times New Roman" w:hAnsi="Times New Roman"/>
          <w:bCs/>
          <w:sz w:val="24"/>
          <w:lang w:eastAsia="et-EE"/>
        </w:rPr>
        <w:t xml:space="preserve">Meditsiiniseadmete levitajate arv on tegelikkuses aga suurem, </w:t>
      </w:r>
      <w:r w:rsidR="00C801C4" w:rsidRPr="00C801C4">
        <w:rPr>
          <w:rFonts w:ascii="Times New Roman" w:hAnsi="Times New Roman"/>
          <w:bCs/>
          <w:sz w:val="24"/>
          <w:lang w:eastAsia="et-EE"/>
        </w:rPr>
        <w:t>kuna levitamisest teavitamise kohustus ei laiene kõigile seadmetele ning samuti ei täida mitte kõik ettevõtjad oma teavitamise kohustust. Samuti on Eestis väiksem hulk ettevõtjaid, kes tegutsevad volitatud esindaja või importijana.</w:t>
      </w:r>
    </w:p>
    <w:p w14:paraId="09F519B8" w14:textId="1AE84C90" w:rsidR="0004182C" w:rsidRDefault="0004182C" w:rsidP="00C801C4">
      <w:pPr>
        <w:rPr>
          <w:rFonts w:ascii="Times New Roman" w:hAnsi="Times New Roman"/>
          <w:bCs/>
          <w:sz w:val="24"/>
          <w:lang w:eastAsia="et-EE"/>
        </w:rPr>
      </w:pPr>
    </w:p>
    <w:p w14:paraId="5CCDE3F0" w14:textId="56E435C8" w:rsidR="0004182C" w:rsidRDefault="007970DF" w:rsidP="00C801C4">
      <w:pPr>
        <w:rPr>
          <w:rFonts w:ascii="Times New Roman" w:hAnsi="Times New Roman"/>
          <w:bCs/>
          <w:sz w:val="24"/>
          <w:lang w:eastAsia="et-EE"/>
        </w:rPr>
      </w:pPr>
      <w:r>
        <w:rPr>
          <w:rFonts w:ascii="Times New Roman" w:hAnsi="Times New Roman"/>
          <w:bCs/>
          <w:sz w:val="24"/>
          <w:lang w:eastAsia="et-EE"/>
        </w:rPr>
        <w:t>Võrreldes kõigi Eesti ettevõtetega</w:t>
      </w:r>
      <w:r>
        <w:rPr>
          <w:rStyle w:val="Allmrkuseviide"/>
          <w:rFonts w:ascii="Times New Roman" w:hAnsi="Times New Roman"/>
          <w:bCs/>
          <w:sz w:val="24"/>
          <w:lang w:eastAsia="et-EE"/>
        </w:rPr>
        <w:footnoteReference w:id="5"/>
      </w:r>
      <w:r>
        <w:rPr>
          <w:rFonts w:ascii="Times New Roman" w:hAnsi="Times New Roman"/>
          <w:bCs/>
          <w:sz w:val="24"/>
          <w:lang w:eastAsia="et-EE"/>
        </w:rPr>
        <w:t>, võib s</w:t>
      </w:r>
      <w:r w:rsidR="0004182C">
        <w:rPr>
          <w:rFonts w:ascii="Times New Roman" w:hAnsi="Times New Roman"/>
          <w:bCs/>
          <w:sz w:val="24"/>
          <w:lang w:eastAsia="et-EE"/>
        </w:rPr>
        <w:t xml:space="preserve">ihtrühma hinnata </w:t>
      </w:r>
      <w:r>
        <w:rPr>
          <w:rFonts w:ascii="Times New Roman" w:hAnsi="Times New Roman"/>
          <w:bCs/>
          <w:sz w:val="24"/>
          <w:lang w:eastAsia="et-EE"/>
        </w:rPr>
        <w:t>väiks</w:t>
      </w:r>
      <w:r w:rsidR="0004182C">
        <w:rPr>
          <w:rFonts w:ascii="Times New Roman" w:hAnsi="Times New Roman"/>
          <w:bCs/>
          <w:sz w:val="24"/>
          <w:lang w:eastAsia="et-EE"/>
        </w:rPr>
        <w:t>eks.</w:t>
      </w:r>
    </w:p>
    <w:p w14:paraId="0C393435" w14:textId="77777777" w:rsidR="003B32AC" w:rsidRDefault="003B32AC" w:rsidP="007970DF">
      <w:pPr>
        <w:rPr>
          <w:rFonts w:ascii="Times New Roman" w:hAnsi="Times New Roman"/>
          <w:b/>
          <w:sz w:val="24"/>
          <w:lang w:eastAsia="et-EE"/>
        </w:rPr>
      </w:pPr>
    </w:p>
    <w:p w14:paraId="0159DBBE" w14:textId="378802AF" w:rsidR="007970DF" w:rsidRPr="007970DF" w:rsidRDefault="003B32AC" w:rsidP="007970DF">
      <w:pPr>
        <w:rPr>
          <w:rFonts w:ascii="Times New Roman" w:hAnsi="Times New Roman"/>
          <w:bCs/>
          <w:sz w:val="24"/>
          <w:lang w:eastAsia="et-EE"/>
        </w:rPr>
      </w:pPr>
      <w:r w:rsidRPr="00730A61">
        <w:rPr>
          <w:rFonts w:ascii="Times New Roman" w:hAnsi="Times New Roman"/>
          <w:bCs/>
          <w:sz w:val="24"/>
          <w:lang w:eastAsia="et-EE"/>
        </w:rPr>
        <w:t>M</w:t>
      </w:r>
      <w:r w:rsidR="007970DF" w:rsidRPr="007970DF">
        <w:rPr>
          <w:rFonts w:ascii="Times New Roman" w:hAnsi="Times New Roman"/>
          <w:bCs/>
          <w:sz w:val="24"/>
          <w:lang w:eastAsia="et-EE"/>
        </w:rPr>
        <w:t xml:space="preserve">editsiiniseadmete viimine Ravimiametisse </w:t>
      </w:r>
      <w:commentRangeStart w:id="12"/>
      <w:r w:rsidR="007970DF" w:rsidRPr="007970DF">
        <w:rPr>
          <w:rFonts w:ascii="Times New Roman" w:hAnsi="Times New Roman"/>
          <w:bCs/>
          <w:sz w:val="24"/>
          <w:lang w:eastAsia="et-EE"/>
        </w:rPr>
        <w:t xml:space="preserve">vähendab halduskoormust </w:t>
      </w:r>
      <w:r w:rsidR="00E45643">
        <w:rPr>
          <w:rFonts w:ascii="Times New Roman" w:hAnsi="Times New Roman"/>
          <w:bCs/>
          <w:sz w:val="24"/>
          <w:lang w:eastAsia="et-EE"/>
        </w:rPr>
        <w:t xml:space="preserve">meditsiiniseadme uuringute </w:t>
      </w:r>
      <w:r w:rsidR="007970DF" w:rsidRPr="007970DF">
        <w:rPr>
          <w:rFonts w:ascii="Times New Roman" w:hAnsi="Times New Roman"/>
          <w:bCs/>
          <w:sz w:val="24"/>
          <w:lang w:eastAsia="et-EE"/>
        </w:rPr>
        <w:t>lubade taotlemisel</w:t>
      </w:r>
      <w:commentRangeEnd w:id="12"/>
      <w:r w:rsidR="00CC6BB7">
        <w:rPr>
          <w:rStyle w:val="Kommentaariviide"/>
        </w:rPr>
        <w:commentReference w:id="12"/>
      </w:r>
      <w:r w:rsidR="007970DF" w:rsidRPr="007970DF">
        <w:rPr>
          <w:rFonts w:ascii="Times New Roman" w:hAnsi="Times New Roman"/>
          <w:bCs/>
          <w:sz w:val="24"/>
          <w:lang w:eastAsia="et-EE"/>
        </w:rPr>
        <w:t xml:space="preserve">, vastab paremini tootjate, levitajate ja teiste osapoolte vajadustele ning toetab kiiremat valdkonna arengut. Muudatusel puudub sisuline mõju meditsiiniseadmete tootjate, levitajate jt osapoolte tegevusele, kuna ei kavandata muudatusi nende sätete osas, millega kaasnevad ettevõtjale haldus- või finantskoormus. </w:t>
      </w:r>
    </w:p>
    <w:p w14:paraId="6F4FB880" w14:textId="77777777" w:rsidR="007970DF" w:rsidRPr="007970DF" w:rsidRDefault="007970DF" w:rsidP="007970DF">
      <w:pPr>
        <w:rPr>
          <w:rFonts w:ascii="Times New Roman" w:hAnsi="Times New Roman"/>
          <w:bCs/>
          <w:sz w:val="24"/>
          <w:lang w:eastAsia="et-EE"/>
        </w:rPr>
      </w:pPr>
    </w:p>
    <w:p w14:paraId="4AE6D1AF" w14:textId="7CE07798" w:rsidR="007970DF" w:rsidRPr="007970DF" w:rsidRDefault="003B32AC" w:rsidP="007970DF">
      <w:pPr>
        <w:rPr>
          <w:rFonts w:ascii="Times New Roman" w:hAnsi="Times New Roman"/>
          <w:bCs/>
          <w:sz w:val="24"/>
          <w:lang w:eastAsia="et-EE"/>
        </w:rPr>
      </w:pPr>
      <w:r>
        <w:rPr>
          <w:rFonts w:ascii="Times New Roman" w:hAnsi="Times New Roman"/>
          <w:bCs/>
          <w:sz w:val="24"/>
          <w:lang w:eastAsia="et-EE"/>
        </w:rPr>
        <w:t>Eelnevat arvestades</w:t>
      </w:r>
      <w:r w:rsidR="007970DF" w:rsidRPr="007970DF">
        <w:rPr>
          <w:rFonts w:ascii="Times New Roman" w:hAnsi="Times New Roman"/>
          <w:bCs/>
          <w:sz w:val="24"/>
          <w:lang w:eastAsia="et-EE"/>
        </w:rPr>
        <w:t xml:space="preserve"> on muudatusel väheoluline majanduslik mõju meditsiiniseadmetega tegelevatele tootjatele</w:t>
      </w:r>
      <w:r>
        <w:rPr>
          <w:rFonts w:ascii="Times New Roman" w:hAnsi="Times New Roman"/>
          <w:bCs/>
          <w:sz w:val="24"/>
          <w:lang w:eastAsia="et-EE"/>
        </w:rPr>
        <w:t xml:space="preserve"> ja</w:t>
      </w:r>
      <w:r w:rsidR="007970DF" w:rsidRPr="007970DF">
        <w:rPr>
          <w:rFonts w:ascii="Times New Roman" w:hAnsi="Times New Roman"/>
          <w:bCs/>
          <w:sz w:val="24"/>
          <w:lang w:eastAsia="et-EE"/>
        </w:rPr>
        <w:t xml:space="preserve"> levitajatele.</w:t>
      </w:r>
    </w:p>
    <w:p w14:paraId="2EA31773" w14:textId="77777777" w:rsidR="00773798" w:rsidRPr="00730A61" w:rsidRDefault="00773798" w:rsidP="00C801C4">
      <w:pPr>
        <w:rPr>
          <w:rFonts w:ascii="Times New Roman" w:hAnsi="Times New Roman"/>
          <w:b/>
          <w:sz w:val="24"/>
          <w:lang w:eastAsia="et-EE"/>
        </w:rPr>
      </w:pPr>
    </w:p>
    <w:p w14:paraId="58E40CE7" w14:textId="3D6684CD" w:rsidR="00A3022B" w:rsidRDefault="00C801C4" w:rsidP="00A3022B">
      <w:pPr>
        <w:rPr>
          <w:rFonts w:ascii="Times New Roman" w:hAnsi="Times New Roman"/>
          <w:b/>
          <w:sz w:val="24"/>
          <w:lang w:eastAsia="et-EE"/>
        </w:rPr>
      </w:pPr>
      <w:r>
        <w:rPr>
          <w:rFonts w:ascii="Times New Roman" w:hAnsi="Times New Roman"/>
          <w:b/>
          <w:sz w:val="24"/>
          <w:lang w:eastAsia="et-EE"/>
        </w:rPr>
        <w:t>6.</w:t>
      </w:r>
      <w:r w:rsidR="00093D5C">
        <w:rPr>
          <w:rFonts w:ascii="Times New Roman" w:hAnsi="Times New Roman"/>
          <w:b/>
          <w:sz w:val="24"/>
          <w:lang w:eastAsia="et-EE"/>
        </w:rPr>
        <w:t>1.</w:t>
      </w:r>
      <w:r>
        <w:rPr>
          <w:rFonts w:ascii="Times New Roman" w:hAnsi="Times New Roman"/>
          <w:b/>
          <w:sz w:val="24"/>
          <w:lang w:eastAsia="et-EE"/>
        </w:rPr>
        <w:t>3</w:t>
      </w:r>
      <w:r w:rsidR="00BB40F3">
        <w:rPr>
          <w:rFonts w:ascii="Times New Roman" w:hAnsi="Times New Roman"/>
          <w:b/>
          <w:sz w:val="24"/>
          <w:lang w:eastAsia="et-EE"/>
        </w:rPr>
        <w:t>.</w:t>
      </w:r>
      <w:r>
        <w:rPr>
          <w:rFonts w:ascii="Times New Roman" w:hAnsi="Times New Roman"/>
          <w:b/>
          <w:sz w:val="24"/>
          <w:lang w:eastAsia="et-EE"/>
        </w:rPr>
        <w:t xml:space="preserve"> </w:t>
      </w:r>
      <w:r w:rsidR="00A3022B" w:rsidRPr="00730A61">
        <w:rPr>
          <w:rFonts w:ascii="Times New Roman" w:hAnsi="Times New Roman"/>
          <w:b/>
          <w:sz w:val="24"/>
          <w:lang w:eastAsia="et-EE"/>
        </w:rPr>
        <w:t>Mõju riigi</w:t>
      </w:r>
      <w:r w:rsidR="00197C79">
        <w:rPr>
          <w:rFonts w:ascii="Times New Roman" w:hAnsi="Times New Roman"/>
          <w:b/>
          <w:sz w:val="24"/>
          <w:lang w:eastAsia="et-EE"/>
        </w:rPr>
        <w:t>valitsemisele</w:t>
      </w:r>
    </w:p>
    <w:p w14:paraId="4EED2F32" w14:textId="7C38605C" w:rsidR="009769A9" w:rsidRDefault="009769A9" w:rsidP="00A3022B">
      <w:pPr>
        <w:rPr>
          <w:rFonts w:ascii="Times New Roman" w:hAnsi="Times New Roman"/>
          <w:b/>
          <w:sz w:val="24"/>
          <w:lang w:eastAsia="et-EE"/>
        </w:rPr>
      </w:pPr>
    </w:p>
    <w:p w14:paraId="19D5A967" w14:textId="21019048" w:rsidR="009769A9" w:rsidRPr="00730A61" w:rsidRDefault="009769A9" w:rsidP="00A3022B">
      <w:pPr>
        <w:rPr>
          <w:rFonts w:ascii="Times New Roman" w:hAnsi="Times New Roman"/>
          <w:bCs/>
          <w:sz w:val="24"/>
          <w:lang w:eastAsia="et-EE"/>
        </w:rPr>
      </w:pPr>
      <w:r w:rsidRPr="00730A61">
        <w:rPr>
          <w:rFonts w:ascii="Times New Roman" w:hAnsi="Times New Roman"/>
          <w:b/>
          <w:sz w:val="24"/>
          <w:lang w:eastAsia="et-EE"/>
        </w:rPr>
        <w:t>Sihtrühm</w:t>
      </w:r>
      <w:r>
        <w:rPr>
          <w:rFonts w:ascii="Times New Roman" w:hAnsi="Times New Roman"/>
          <w:bCs/>
          <w:sz w:val="24"/>
          <w:lang w:eastAsia="et-EE"/>
        </w:rPr>
        <w:t>: Ravimiamet</w:t>
      </w:r>
      <w:r w:rsidR="00197C79">
        <w:rPr>
          <w:rFonts w:ascii="Times New Roman" w:hAnsi="Times New Roman"/>
          <w:bCs/>
          <w:sz w:val="24"/>
          <w:lang w:eastAsia="et-EE"/>
        </w:rPr>
        <w:t xml:space="preserve"> ja Terviseamet</w:t>
      </w:r>
    </w:p>
    <w:p w14:paraId="2E110397" w14:textId="1FBA6CE8" w:rsidR="00A3022B" w:rsidRDefault="00A3022B" w:rsidP="00A3022B">
      <w:pPr>
        <w:rPr>
          <w:rFonts w:ascii="Times New Roman" w:hAnsi="Times New Roman"/>
          <w:b/>
          <w:sz w:val="24"/>
          <w:lang w:eastAsia="et-EE"/>
        </w:rPr>
      </w:pPr>
    </w:p>
    <w:p w14:paraId="3EAEE50C" w14:textId="13F03CE6" w:rsidR="00197C79" w:rsidRDefault="00F02DB4" w:rsidP="00197C79">
      <w:pPr>
        <w:rPr>
          <w:rFonts w:ascii="Times New Roman" w:hAnsi="Times New Roman"/>
          <w:bCs/>
          <w:sz w:val="24"/>
          <w:lang w:eastAsia="et-EE"/>
        </w:rPr>
      </w:pPr>
      <w:r w:rsidRPr="00730A61">
        <w:rPr>
          <w:rFonts w:ascii="Times New Roman" w:hAnsi="Times New Roman"/>
          <w:bCs/>
          <w:sz w:val="24"/>
          <w:lang w:eastAsia="et-EE"/>
        </w:rPr>
        <w:t xml:space="preserve">Ravimiameti jaoks on </w:t>
      </w:r>
      <w:r>
        <w:rPr>
          <w:rFonts w:ascii="Times New Roman" w:hAnsi="Times New Roman"/>
          <w:bCs/>
          <w:sz w:val="24"/>
          <w:lang w:eastAsia="et-EE"/>
        </w:rPr>
        <w:t xml:space="preserve">tegemist ühekordselt mõju avalduva muudatusega, kuna ületulevate töökohtade sisseseadmisega kaasnevad </w:t>
      </w:r>
      <w:r w:rsidR="00D9645E">
        <w:rPr>
          <w:rFonts w:ascii="Times New Roman" w:hAnsi="Times New Roman"/>
          <w:bCs/>
          <w:sz w:val="24"/>
          <w:lang w:eastAsia="et-EE"/>
        </w:rPr>
        <w:t>kulud ja muudatused töökorralduses. Hetkel on Terviseametist meditsiiniseadmete valdkon</w:t>
      </w:r>
      <w:r w:rsidR="00737BBD">
        <w:rPr>
          <w:rFonts w:ascii="Times New Roman" w:hAnsi="Times New Roman"/>
          <w:bCs/>
          <w:sz w:val="24"/>
          <w:lang w:eastAsia="et-EE"/>
        </w:rPr>
        <w:t>naga tegelevas osakonnas</w:t>
      </w:r>
      <w:r w:rsidR="00D9645E">
        <w:rPr>
          <w:rFonts w:ascii="Times New Roman" w:hAnsi="Times New Roman"/>
          <w:bCs/>
          <w:sz w:val="24"/>
          <w:lang w:eastAsia="et-EE"/>
        </w:rPr>
        <w:t xml:space="preserve"> tööl 9 spetsialisti ja 2 inspektorit, eelarves on aga vahendeid 10 spetsialisti jaoks. </w:t>
      </w:r>
      <w:r w:rsidR="0012704B">
        <w:rPr>
          <w:rFonts w:ascii="Times New Roman" w:hAnsi="Times New Roman"/>
          <w:bCs/>
          <w:sz w:val="24"/>
          <w:lang w:eastAsia="et-EE"/>
        </w:rPr>
        <w:t xml:space="preserve">Kümnes spetsialist alustab tööd 25. märtsil 2024. a. </w:t>
      </w:r>
      <w:r w:rsidR="00D9645E">
        <w:rPr>
          <w:rFonts w:ascii="Times New Roman" w:hAnsi="Times New Roman"/>
          <w:bCs/>
          <w:sz w:val="24"/>
          <w:lang w:eastAsia="et-EE"/>
        </w:rPr>
        <w:t xml:space="preserve">Muudatuste tulemusel liiguvad Terviseametist Ravimiametisse üle 10+2 ametikohta koos vastavate ressurssidega. </w:t>
      </w:r>
    </w:p>
    <w:p w14:paraId="7DDA1702" w14:textId="77777777" w:rsidR="00197C79" w:rsidRDefault="00197C79" w:rsidP="00197C79">
      <w:pPr>
        <w:rPr>
          <w:rFonts w:ascii="Times New Roman" w:hAnsi="Times New Roman"/>
          <w:bCs/>
          <w:sz w:val="24"/>
          <w:lang w:eastAsia="et-EE"/>
        </w:rPr>
      </w:pPr>
    </w:p>
    <w:p w14:paraId="29AAE532" w14:textId="7CADD34C" w:rsidR="00197C79" w:rsidRPr="00926144" w:rsidRDefault="00197C79" w:rsidP="00197C79">
      <w:pPr>
        <w:rPr>
          <w:rFonts w:ascii="Times New Roman" w:hAnsi="Times New Roman"/>
          <w:bCs/>
          <w:sz w:val="24"/>
          <w:lang w:eastAsia="et-EE"/>
        </w:rPr>
      </w:pPr>
      <w:r w:rsidRPr="00197C79">
        <w:rPr>
          <w:rFonts w:ascii="Times New Roman" w:hAnsi="Times New Roman"/>
          <w:bCs/>
          <w:sz w:val="24"/>
          <w:lang w:eastAsia="et-EE"/>
        </w:rPr>
        <w:t>Kuna meditsiiniseadmete valdkond on jäänud Terviseametis 13 aasta jooksul teiste valdkondadega mitteseotuks, siis võib eeldada, et mõju Terviseameti kui terviku edasise toimimise vaatest on väheoluline.</w:t>
      </w:r>
      <w:r w:rsidR="00CA366A" w:rsidRPr="00CA366A">
        <w:rPr>
          <w:rFonts w:ascii="Times New Roman" w:hAnsi="Times New Roman"/>
          <w:sz w:val="24"/>
        </w:rPr>
        <w:t xml:space="preserve"> </w:t>
      </w:r>
      <w:r w:rsidR="00CA366A">
        <w:rPr>
          <w:rFonts w:ascii="Times New Roman" w:hAnsi="Times New Roman"/>
          <w:sz w:val="24"/>
        </w:rPr>
        <w:t xml:space="preserve">Samas riikliku järelevalve sätte ümbersõnastamisega seoses võivad olla vajalikud muudatused Terviseameti töökorralduses, kuna </w:t>
      </w:r>
      <w:r w:rsidR="00050D76">
        <w:rPr>
          <w:rFonts w:ascii="Times New Roman" w:hAnsi="Times New Roman"/>
          <w:sz w:val="24"/>
        </w:rPr>
        <w:t xml:space="preserve">tervishoiuteenuse osutaja </w:t>
      </w:r>
      <w:r w:rsidR="008F48F5">
        <w:rPr>
          <w:rFonts w:ascii="Times New Roman" w:hAnsi="Times New Roman"/>
          <w:sz w:val="24"/>
        </w:rPr>
        <w:t xml:space="preserve">tegevuse üle </w:t>
      </w:r>
      <w:r w:rsidR="00CA366A">
        <w:rPr>
          <w:rFonts w:ascii="Times New Roman" w:hAnsi="Times New Roman"/>
          <w:sz w:val="24"/>
        </w:rPr>
        <w:t xml:space="preserve">jääb järelevalvet tegema Terviseamet. </w:t>
      </w:r>
    </w:p>
    <w:p w14:paraId="4DF0C417" w14:textId="1C2788DB" w:rsidR="00F02DB4" w:rsidRDefault="00F02DB4" w:rsidP="00A3022B">
      <w:pPr>
        <w:rPr>
          <w:rFonts w:ascii="Times New Roman" w:hAnsi="Times New Roman"/>
          <w:bCs/>
          <w:sz w:val="24"/>
          <w:lang w:eastAsia="et-EE"/>
        </w:rPr>
      </w:pPr>
    </w:p>
    <w:p w14:paraId="0276E3E5" w14:textId="336A6204" w:rsidR="00D9645E" w:rsidRDefault="00D9645E" w:rsidP="00A3022B">
      <w:pPr>
        <w:rPr>
          <w:rFonts w:ascii="Times New Roman" w:hAnsi="Times New Roman"/>
          <w:bCs/>
          <w:sz w:val="24"/>
          <w:lang w:eastAsia="et-EE"/>
        </w:rPr>
      </w:pPr>
      <w:r>
        <w:rPr>
          <w:rFonts w:ascii="Times New Roman" w:hAnsi="Times New Roman"/>
          <w:bCs/>
          <w:sz w:val="24"/>
          <w:lang w:eastAsia="et-EE"/>
        </w:rPr>
        <w:t>Mõju ulatus ja avaldumise sagedus on mõlemad ajas vähenevad, mis tähendab, et kohe muudatuste järgselt võib Ravimiameti töökorraldus muutuda ja muudatustega võib olla tarvis kohaneda</w:t>
      </w:r>
      <w:r w:rsidR="00737BBD">
        <w:rPr>
          <w:rFonts w:ascii="Times New Roman" w:hAnsi="Times New Roman"/>
          <w:bCs/>
          <w:sz w:val="24"/>
          <w:lang w:eastAsia="et-EE"/>
        </w:rPr>
        <w:t xml:space="preserve">, kuid mida aeg edasi, seda vähem kohanemisraskusi kaasneb ning ülesannetest saab osa igapäeva tööst. </w:t>
      </w:r>
      <w:r w:rsidR="004E6CD3" w:rsidRPr="004E6CD3">
        <w:rPr>
          <w:rFonts w:ascii="Times New Roman" w:hAnsi="Times New Roman"/>
          <w:bCs/>
          <w:sz w:val="24"/>
          <w:lang w:eastAsia="et-EE"/>
        </w:rPr>
        <w:t xml:space="preserve">Ajutine mõju </w:t>
      </w:r>
      <w:r w:rsidR="004E6CD3">
        <w:rPr>
          <w:rFonts w:ascii="Times New Roman" w:hAnsi="Times New Roman"/>
          <w:bCs/>
          <w:sz w:val="24"/>
          <w:lang w:eastAsia="et-EE"/>
        </w:rPr>
        <w:t xml:space="preserve">võib </w:t>
      </w:r>
      <w:r w:rsidR="004E6CD3" w:rsidRPr="004E6CD3">
        <w:rPr>
          <w:rFonts w:ascii="Times New Roman" w:hAnsi="Times New Roman"/>
          <w:bCs/>
          <w:sz w:val="24"/>
          <w:lang w:eastAsia="et-EE"/>
        </w:rPr>
        <w:t>kaasne</w:t>
      </w:r>
      <w:r w:rsidR="004E6CD3">
        <w:rPr>
          <w:rFonts w:ascii="Times New Roman" w:hAnsi="Times New Roman"/>
          <w:bCs/>
          <w:sz w:val="24"/>
          <w:lang w:eastAsia="et-EE"/>
        </w:rPr>
        <w:t>da</w:t>
      </w:r>
      <w:r w:rsidR="004E6CD3" w:rsidRPr="004E6CD3">
        <w:rPr>
          <w:rFonts w:ascii="Times New Roman" w:hAnsi="Times New Roman"/>
          <w:bCs/>
          <w:sz w:val="24"/>
          <w:lang w:eastAsia="et-EE"/>
        </w:rPr>
        <w:t xml:space="preserve"> ka Ravimiameti ning Terviseameti töötajate </w:t>
      </w:r>
      <w:r w:rsidR="004E6CD3" w:rsidRPr="004E6CD3">
        <w:rPr>
          <w:rFonts w:ascii="Times New Roman" w:hAnsi="Times New Roman"/>
          <w:bCs/>
          <w:sz w:val="24"/>
          <w:lang w:eastAsia="et-EE"/>
        </w:rPr>
        <w:lastRenderedPageBreak/>
        <w:t>töökoormusele</w:t>
      </w:r>
      <w:r w:rsidR="004E6CD3">
        <w:rPr>
          <w:rFonts w:ascii="Times New Roman" w:hAnsi="Times New Roman"/>
          <w:bCs/>
          <w:sz w:val="24"/>
          <w:lang w:eastAsia="et-EE"/>
        </w:rPr>
        <w:t xml:space="preserve"> läbi selle, et </w:t>
      </w:r>
      <w:r w:rsidR="004E6CD3" w:rsidRPr="004E6CD3">
        <w:rPr>
          <w:rFonts w:ascii="Times New Roman" w:hAnsi="Times New Roman"/>
          <w:bCs/>
          <w:sz w:val="24"/>
          <w:lang w:eastAsia="et-EE"/>
        </w:rPr>
        <w:t>muudatusest tuleb teavitada nii avalikkust kui meditsiiniseadmetega tegelevaid ettevõtteid.</w:t>
      </w:r>
    </w:p>
    <w:p w14:paraId="2DB0372E" w14:textId="5C41A398" w:rsidR="00685014" w:rsidRDefault="00685014" w:rsidP="00A3022B">
      <w:pPr>
        <w:rPr>
          <w:rFonts w:ascii="Times New Roman" w:hAnsi="Times New Roman"/>
          <w:bCs/>
          <w:sz w:val="24"/>
          <w:lang w:eastAsia="et-EE"/>
        </w:rPr>
      </w:pPr>
    </w:p>
    <w:p w14:paraId="5D2DEDC9" w14:textId="7EB18BA7" w:rsidR="00685014" w:rsidRDefault="00685014" w:rsidP="00A3022B">
      <w:pPr>
        <w:rPr>
          <w:rFonts w:ascii="Times New Roman" w:hAnsi="Times New Roman"/>
          <w:bCs/>
          <w:sz w:val="24"/>
          <w:lang w:eastAsia="et-EE"/>
        </w:rPr>
      </w:pPr>
      <w:r>
        <w:rPr>
          <w:rFonts w:ascii="Times New Roman" w:hAnsi="Times New Roman"/>
          <w:bCs/>
          <w:sz w:val="24"/>
          <w:lang w:eastAsia="et-EE"/>
        </w:rPr>
        <w:t>Ebasoovitavate mõjude kaasnemise risk on väike, kuna meditsiiniseadmete valdkonna pädev asutus küll muutub, kuid ühest asutusest teise liiguvad ka ametikohad koos vastavate ressurssidega.</w:t>
      </w:r>
    </w:p>
    <w:p w14:paraId="7C477682" w14:textId="5C9A4858" w:rsidR="00685014" w:rsidRDefault="00685014" w:rsidP="00A3022B">
      <w:pPr>
        <w:rPr>
          <w:rFonts w:ascii="Times New Roman" w:hAnsi="Times New Roman"/>
          <w:bCs/>
          <w:sz w:val="24"/>
          <w:lang w:eastAsia="et-EE"/>
        </w:rPr>
      </w:pPr>
    </w:p>
    <w:p w14:paraId="25D64032" w14:textId="11150B16" w:rsidR="00685014" w:rsidRDefault="00685014" w:rsidP="00A3022B">
      <w:pPr>
        <w:rPr>
          <w:rFonts w:ascii="Times New Roman" w:hAnsi="Times New Roman"/>
          <w:bCs/>
          <w:sz w:val="24"/>
          <w:lang w:eastAsia="et-EE"/>
        </w:rPr>
      </w:pPr>
      <w:r>
        <w:rPr>
          <w:rFonts w:ascii="Times New Roman" w:hAnsi="Times New Roman"/>
          <w:bCs/>
          <w:sz w:val="24"/>
          <w:lang w:eastAsia="et-EE"/>
        </w:rPr>
        <w:t xml:space="preserve">Eelnevat arvestades on tegemist väheolulise </w:t>
      </w:r>
      <w:r w:rsidR="00197C79">
        <w:rPr>
          <w:rFonts w:ascii="Times New Roman" w:hAnsi="Times New Roman"/>
          <w:bCs/>
          <w:sz w:val="24"/>
          <w:lang w:eastAsia="et-EE"/>
        </w:rPr>
        <w:t xml:space="preserve">töökorraldusliku </w:t>
      </w:r>
      <w:r>
        <w:rPr>
          <w:rFonts w:ascii="Times New Roman" w:hAnsi="Times New Roman"/>
          <w:bCs/>
          <w:sz w:val="24"/>
          <w:lang w:eastAsia="et-EE"/>
        </w:rPr>
        <w:t>mõjuga</w:t>
      </w:r>
      <w:r w:rsidR="00197C79">
        <w:rPr>
          <w:rFonts w:ascii="Times New Roman" w:hAnsi="Times New Roman"/>
          <w:bCs/>
          <w:sz w:val="24"/>
          <w:lang w:eastAsia="et-EE"/>
        </w:rPr>
        <w:t xml:space="preserve"> Ravimiametile</w:t>
      </w:r>
      <w:r w:rsidR="004E6CD3">
        <w:rPr>
          <w:rFonts w:ascii="Times New Roman" w:hAnsi="Times New Roman"/>
          <w:bCs/>
          <w:sz w:val="24"/>
          <w:lang w:eastAsia="et-EE"/>
        </w:rPr>
        <w:t xml:space="preserve"> ja Terviseametile</w:t>
      </w:r>
      <w:r>
        <w:rPr>
          <w:rFonts w:ascii="Times New Roman" w:hAnsi="Times New Roman"/>
          <w:bCs/>
          <w:sz w:val="24"/>
          <w:lang w:eastAsia="et-EE"/>
        </w:rPr>
        <w:t>.</w:t>
      </w:r>
    </w:p>
    <w:p w14:paraId="0F38FC53" w14:textId="77777777" w:rsidR="00093D5C" w:rsidRDefault="00093D5C" w:rsidP="00A3022B">
      <w:pPr>
        <w:rPr>
          <w:rFonts w:ascii="Times New Roman" w:hAnsi="Times New Roman"/>
          <w:bCs/>
          <w:sz w:val="24"/>
          <w:lang w:eastAsia="et-EE"/>
        </w:rPr>
      </w:pPr>
    </w:p>
    <w:p w14:paraId="67CAC347" w14:textId="4BC6411F" w:rsidR="00093D5C" w:rsidRPr="00730A61" w:rsidRDefault="00093D5C" w:rsidP="00093D5C">
      <w:pPr>
        <w:pStyle w:val="Loendilik"/>
        <w:numPr>
          <w:ilvl w:val="1"/>
          <w:numId w:val="1"/>
        </w:numPr>
        <w:rPr>
          <w:rFonts w:ascii="Times New Roman" w:hAnsi="Times New Roman"/>
          <w:b/>
          <w:bCs/>
          <w:sz w:val="24"/>
          <w:lang w:eastAsia="et-EE"/>
        </w:rPr>
      </w:pPr>
      <w:r w:rsidRPr="00730A61">
        <w:rPr>
          <w:rFonts w:ascii="Times New Roman" w:hAnsi="Times New Roman"/>
          <w:b/>
          <w:bCs/>
          <w:sz w:val="24"/>
          <w:lang w:eastAsia="et-EE"/>
        </w:rPr>
        <w:t xml:space="preserve"> </w:t>
      </w:r>
      <w:r w:rsidR="00FC476D" w:rsidRPr="00730A61">
        <w:rPr>
          <w:rFonts w:ascii="Times New Roman" w:hAnsi="Times New Roman"/>
          <w:b/>
          <w:bCs/>
          <w:sz w:val="24"/>
        </w:rPr>
        <w:t xml:space="preserve">Asutusesiseselt valmistatavate ja kasutatavate meditsiiniseadmete kohta </w:t>
      </w:r>
      <w:r w:rsidR="00026F69" w:rsidRPr="00730A61">
        <w:rPr>
          <w:rFonts w:ascii="Times New Roman" w:hAnsi="Times New Roman"/>
          <w:b/>
          <w:bCs/>
          <w:sz w:val="24"/>
        </w:rPr>
        <w:t>esitatavad dokumendid</w:t>
      </w:r>
    </w:p>
    <w:p w14:paraId="3CBB11B2" w14:textId="77777777" w:rsidR="00BB40F3" w:rsidRDefault="00BB40F3" w:rsidP="00BB40F3">
      <w:pPr>
        <w:rPr>
          <w:rFonts w:ascii="Times New Roman" w:hAnsi="Times New Roman"/>
          <w:bCs/>
          <w:sz w:val="24"/>
          <w:lang w:eastAsia="et-EE"/>
        </w:rPr>
      </w:pPr>
    </w:p>
    <w:p w14:paraId="380B1602" w14:textId="50952ACF" w:rsidR="00BB40F3" w:rsidRPr="00730A61" w:rsidRDefault="00BB40F3" w:rsidP="00730A61">
      <w:pPr>
        <w:rPr>
          <w:rFonts w:ascii="Times New Roman" w:hAnsi="Times New Roman"/>
          <w:b/>
          <w:sz w:val="24"/>
          <w:lang w:eastAsia="et-EE"/>
        </w:rPr>
      </w:pPr>
      <w:r w:rsidRPr="00730A61">
        <w:rPr>
          <w:rFonts w:ascii="Times New Roman" w:hAnsi="Times New Roman"/>
          <w:b/>
          <w:sz w:val="24"/>
          <w:lang w:eastAsia="et-EE"/>
        </w:rPr>
        <w:t>6.</w:t>
      </w:r>
      <w:r>
        <w:rPr>
          <w:rFonts w:ascii="Times New Roman" w:hAnsi="Times New Roman"/>
          <w:b/>
          <w:sz w:val="24"/>
          <w:lang w:eastAsia="et-EE"/>
        </w:rPr>
        <w:t>2</w:t>
      </w:r>
      <w:r w:rsidRPr="00730A61">
        <w:rPr>
          <w:rFonts w:ascii="Times New Roman" w:hAnsi="Times New Roman"/>
          <w:b/>
          <w:sz w:val="24"/>
          <w:lang w:eastAsia="et-EE"/>
        </w:rPr>
        <w:t>.1</w:t>
      </w:r>
      <w:r>
        <w:rPr>
          <w:rFonts w:ascii="Times New Roman" w:hAnsi="Times New Roman"/>
          <w:b/>
          <w:sz w:val="24"/>
          <w:lang w:eastAsia="et-EE"/>
        </w:rPr>
        <w:t>.</w:t>
      </w:r>
      <w:r w:rsidRPr="00730A61">
        <w:rPr>
          <w:rFonts w:ascii="Times New Roman" w:hAnsi="Times New Roman"/>
          <w:b/>
          <w:sz w:val="24"/>
          <w:lang w:eastAsia="et-EE"/>
        </w:rPr>
        <w:t xml:space="preserve"> </w:t>
      </w:r>
      <w:del w:id="13" w:author="Pilleriin Lindsalu" w:date="2024-04-02T13:04:00Z">
        <w:r w:rsidRPr="00730A61" w:rsidDel="00CC6BB7">
          <w:rPr>
            <w:rFonts w:ascii="Times New Roman" w:hAnsi="Times New Roman"/>
            <w:b/>
            <w:sz w:val="24"/>
            <w:lang w:eastAsia="et-EE"/>
          </w:rPr>
          <w:delText xml:space="preserve">Sotsiaalsed </w:delText>
        </w:r>
      </w:del>
      <w:ins w:id="14" w:author="Pilleriin Lindsalu" w:date="2024-04-02T13:04:00Z">
        <w:r w:rsidR="00CC6BB7">
          <w:rPr>
            <w:rFonts w:ascii="Times New Roman" w:hAnsi="Times New Roman"/>
            <w:b/>
            <w:sz w:val="24"/>
            <w:lang w:eastAsia="et-EE"/>
          </w:rPr>
          <w:t>Majanduslikud</w:t>
        </w:r>
        <w:r w:rsidR="00CC6BB7" w:rsidRPr="00730A61">
          <w:rPr>
            <w:rFonts w:ascii="Times New Roman" w:hAnsi="Times New Roman"/>
            <w:b/>
            <w:sz w:val="24"/>
            <w:lang w:eastAsia="et-EE"/>
          </w:rPr>
          <w:t xml:space="preserve"> </w:t>
        </w:r>
      </w:ins>
      <w:r w:rsidRPr="00730A61">
        <w:rPr>
          <w:rFonts w:ascii="Times New Roman" w:hAnsi="Times New Roman"/>
          <w:b/>
          <w:sz w:val="24"/>
          <w:lang w:eastAsia="et-EE"/>
        </w:rPr>
        <w:t>mõjud</w:t>
      </w:r>
    </w:p>
    <w:p w14:paraId="54DB4B10" w14:textId="77777777" w:rsidR="00FC476D" w:rsidRDefault="00FC476D" w:rsidP="00FC476D">
      <w:pPr>
        <w:rPr>
          <w:rFonts w:ascii="Times New Roman" w:hAnsi="Times New Roman"/>
          <w:bCs/>
          <w:sz w:val="24"/>
          <w:lang w:eastAsia="et-EE"/>
        </w:rPr>
      </w:pPr>
    </w:p>
    <w:p w14:paraId="5F57B243" w14:textId="6A86DA6A" w:rsidR="00E366C6" w:rsidRDefault="00E366C6" w:rsidP="00E366C6">
      <w:pPr>
        <w:rPr>
          <w:rFonts w:ascii="Times New Roman" w:hAnsi="Times New Roman"/>
          <w:bCs/>
          <w:sz w:val="24"/>
          <w:lang w:eastAsia="et-EE"/>
        </w:rPr>
      </w:pPr>
      <w:r w:rsidRPr="00CC375A">
        <w:rPr>
          <w:rFonts w:ascii="Times New Roman" w:hAnsi="Times New Roman"/>
          <w:b/>
          <w:sz w:val="24"/>
          <w:lang w:eastAsia="et-EE"/>
        </w:rPr>
        <w:t>Sihtrühm</w:t>
      </w:r>
      <w:r w:rsidRPr="00CC375A">
        <w:rPr>
          <w:rFonts w:ascii="Times New Roman" w:hAnsi="Times New Roman"/>
          <w:bCs/>
          <w:sz w:val="24"/>
          <w:lang w:eastAsia="et-EE"/>
        </w:rPr>
        <w:t xml:space="preserve">: </w:t>
      </w:r>
      <w:r>
        <w:rPr>
          <w:rFonts w:ascii="Times New Roman" w:hAnsi="Times New Roman"/>
          <w:bCs/>
          <w:sz w:val="24"/>
          <w:lang w:eastAsia="et-EE"/>
        </w:rPr>
        <w:t>tervishoiuasutused</w:t>
      </w:r>
    </w:p>
    <w:p w14:paraId="425EA2B6" w14:textId="77777777" w:rsidR="00E366C6" w:rsidRDefault="00E366C6" w:rsidP="00E366C6">
      <w:pPr>
        <w:rPr>
          <w:rFonts w:ascii="Times New Roman" w:hAnsi="Times New Roman"/>
          <w:bCs/>
          <w:sz w:val="24"/>
          <w:lang w:eastAsia="et-EE"/>
        </w:rPr>
      </w:pPr>
    </w:p>
    <w:p w14:paraId="4352FB32" w14:textId="379A8870" w:rsidR="00B51DF1" w:rsidRDefault="00E366C6" w:rsidP="00E366C6">
      <w:pPr>
        <w:rPr>
          <w:rFonts w:ascii="Times New Roman" w:hAnsi="Times New Roman"/>
          <w:bCs/>
          <w:sz w:val="24"/>
          <w:lang w:eastAsia="et-EE"/>
        </w:rPr>
      </w:pPr>
      <w:r>
        <w:rPr>
          <w:rFonts w:ascii="Times New Roman" w:hAnsi="Times New Roman"/>
          <w:bCs/>
          <w:sz w:val="24"/>
          <w:lang w:eastAsia="et-EE"/>
        </w:rPr>
        <w:t>Muudatuse</w:t>
      </w:r>
      <w:r w:rsidR="0039521A">
        <w:rPr>
          <w:rFonts w:ascii="Times New Roman" w:hAnsi="Times New Roman"/>
          <w:bCs/>
          <w:sz w:val="24"/>
          <w:lang w:eastAsia="et-EE"/>
        </w:rPr>
        <w:t>d</w:t>
      </w:r>
      <w:r>
        <w:rPr>
          <w:rFonts w:ascii="Times New Roman" w:hAnsi="Times New Roman"/>
          <w:bCs/>
          <w:sz w:val="24"/>
          <w:lang w:eastAsia="et-EE"/>
        </w:rPr>
        <w:t xml:space="preserve"> mõjutavad</w:t>
      </w:r>
      <w:r w:rsidR="00026F69">
        <w:rPr>
          <w:rFonts w:ascii="Times New Roman" w:hAnsi="Times New Roman"/>
          <w:bCs/>
          <w:sz w:val="24"/>
          <w:lang w:eastAsia="et-EE"/>
        </w:rPr>
        <w:t xml:space="preserve"> </w:t>
      </w:r>
      <w:r w:rsidR="00B51DF1">
        <w:rPr>
          <w:rFonts w:ascii="Times New Roman" w:hAnsi="Times New Roman"/>
          <w:bCs/>
          <w:sz w:val="24"/>
          <w:lang w:eastAsia="et-EE"/>
        </w:rPr>
        <w:t>osasid</w:t>
      </w:r>
      <w:r w:rsidR="00026F69">
        <w:rPr>
          <w:rFonts w:ascii="Times New Roman" w:hAnsi="Times New Roman"/>
          <w:bCs/>
          <w:sz w:val="24"/>
          <w:lang w:eastAsia="et-EE"/>
        </w:rPr>
        <w:t xml:space="preserve"> tervishoiuasutusi, </w:t>
      </w:r>
      <w:r w:rsidR="00F25D08">
        <w:rPr>
          <w:rFonts w:ascii="Times New Roman" w:hAnsi="Times New Roman"/>
          <w:bCs/>
          <w:sz w:val="24"/>
          <w:lang w:eastAsia="et-EE"/>
        </w:rPr>
        <w:t>kes asutusesiseselt meditsiiniseadmeid valmistavad,</w:t>
      </w:r>
      <w:r w:rsidR="00026F69">
        <w:rPr>
          <w:rFonts w:ascii="Times New Roman" w:hAnsi="Times New Roman"/>
          <w:bCs/>
          <w:sz w:val="24"/>
          <w:lang w:eastAsia="et-EE"/>
        </w:rPr>
        <w:t xml:space="preserve"> </w:t>
      </w:r>
      <w:r w:rsidR="00B51DF1">
        <w:rPr>
          <w:rFonts w:ascii="Times New Roman" w:hAnsi="Times New Roman"/>
          <w:bCs/>
          <w:sz w:val="24"/>
          <w:lang w:eastAsia="et-EE"/>
        </w:rPr>
        <w:t xml:space="preserve">kuid täpsemalt pole </w:t>
      </w:r>
      <w:r w:rsidR="0028298E" w:rsidRPr="0028298E">
        <w:rPr>
          <w:rFonts w:ascii="Times New Roman" w:hAnsi="Times New Roman"/>
          <w:bCs/>
          <w:sz w:val="24"/>
          <w:lang w:eastAsia="et-EE"/>
        </w:rPr>
        <w:t xml:space="preserve">sihtrühma ja selle suurust võimalik hinnata. </w:t>
      </w:r>
    </w:p>
    <w:p w14:paraId="5BAC1AE3" w14:textId="77777777" w:rsidR="00B51DF1" w:rsidRDefault="00B51DF1" w:rsidP="00E366C6">
      <w:pPr>
        <w:rPr>
          <w:rFonts w:ascii="Times New Roman" w:hAnsi="Times New Roman"/>
          <w:bCs/>
          <w:sz w:val="24"/>
          <w:lang w:eastAsia="et-EE"/>
        </w:rPr>
      </w:pPr>
    </w:p>
    <w:p w14:paraId="0F263141" w14:textId="57C4C42E" w:rsidR="0028298E" w:rsidRDefault="0028298E" w:rsidP="00E366C6">
      <w:pPr>
        <w:rPr>
          <w:rFonts w:ascii="Times New Roman" w:hAnsi="Times New Roman"/>
          <w:bCs/>
          <w:sz w:val="24"/>
          <w:lang w:eastAsia="et-EE"/>
        </w:rPr>
      </w:pPr>
      <w:r w:rsidRPr="0028298E">
        <w:rPr>
          <w:rFonts w:ascii="Times New Roman" w:hAnsi="Times New Roman"/>
          <w:bCs/>
          <w:sz w:val="24"/>
          <w:lang w:eastAsia="et-EE"/>
        </w:rPr>
        <w:t xml:space="preserve">Peamiseks sihtrühmaks võib lugeda meditsiinilaboreid (Eesti Akrediteerimiskeskuse andmetel on 2022. aasta septembri seisuga Eestis meditsiinilaborina akrediteeritud 11 asutust) ja laboriteenuseid osutavaid </w:t>
      </w:r>
      <w:r w:rsidR="00B51DF1">
        <w:rPr>
          <w:rFonts w:ascii="Times New Roman" w:hAnsi="Times New Roman"/>
          <w:bCs/>
          <w:sz w:val="24"/>
          <w:lang w:eastAsia="et-EE"/>
        </w:rPr>
        <w:t xml:space="preserve">tervishoiuteenuse osutajaid </w:t>
      </w:r>
      <w:r w:rsidRPr="0028298E">
        <w:rPr>
          <w:rFonts w:ascii="Times New Roman" w:hAnsi="Times New Roman"/>
          <w:bCs/>
          <w:sz w:val="24"/>
          <w:lang w:eastAsia="et-EE"/>
        </w:rPr>
        <w:t xml:space="preserve">(Terviseameti tegevuslubade registri andmetel on 2022. aasta septembri seisuga 61 </w:t>
      </w:r>
      <w:proofErr w:type="spellStart"/>
      <w:r w:rsidRPr="0028298E">
        <w:rPr>
          <w:rFonts w:ascii="Times New Roman" w:hAnsi="Times New Roman"/>
          <w:bCs/>
          <w:sz w:val="24"/>
          <w:lang w:eastAsia="et-EE"/>
        </w:rPr>
        <w:t>TTO-l</w:t>
      </w:r>
      <w:proofErr w:type="spellEnd"/>
      <w:r w:rsidRPr="0028298E">
        <w:rPr>
          <w:rFonts w:ascii="Times New Roman" w:hAnsi="Times New Roman"/>
          <w:bCs/>
          <w:sz w:val="24"/>
          <w:lang w:eastAsia="et-EE"/>
        </w:rPr>
        <w:t xml:space="preserve"> kehtiv eriarsti tegevusluba laboriteenuste osutamiseks) või meditsiinigeneetika teenuste osutajaid (Terviseameti tegevuslubade registri andmetel on 2022. aasta septembri seisuga kaheksal </w:t>
      </w:r>
      <w:proofErr w:type="spellStart"/>
      <w:r w:rsidRPr="0028298E">
        <w:rPr>
          <w:rFonts w:ascii="Times New Roman" w:hAnsi="Times New Roman"/>
          <w:bCs/>
          <w:sz w:val="24"/>
          <w:lang w:eastAsia="et-EE"/>
        </w:rPr>
        <w:t>TTO-l</w:t>
      </w:r>
      <w:proofErr w:type="spellEnd"/>
      <w:r w:rsidRPr="0028298E">
        <w:rPr>
          <w:rFonts w:ascii="Times New Roman" w:hAnsi="Times New Roman"/>
          <w:bCs/>
          <w:sz w:val="24"/>
          <w:lang w:eastAsia="et-EE"/>
        </w:rPr>
        <w:t xml:space="preserve"> kehtiv tegevusluba meditsiinigeneetika teenuste osutamiseks).</w:t>
      </w:r>
    </w:p>
    <w:p w14:paraId="146F53EC" w14:textId="77777777" w:rsidR="00730A61" w:rsidRPr="00730A61" w:rsidRDefault="00730A61" w:rsidP="00E366C6">
      <w:pPr>
        <w:rPr>
          <w:rFonts w:ascii="Times New Roman" w:hAnsi="Times New Roman"/>
          <w:bCs/>
          <w:sz w:val="24"/>
          <w:lang w:eastAsia="et-EE"/>
        </w:rPr>
      </w:pPr>
    </w:p>
    <w:p w14:paraId="0E06F9F5" w14:textId="7B3412BD" w:rsidR="00E366C6" w:rsidRDefault="0088133A" w:rsidP="00E366C6">
      <w:pPr>
        <w:rPr>
          <w:rFonts w:ascii="Times New Roman" w:hAnsi="Times New Roman"/>
          <w:color w:val="000000"/>
          <w:sz w:val="24"/>
          <w:lang w:eastAsia="et-EE"/>
        </w:rPr>
      </w:pPr>
      <w:r>
        <w:rPr>
          <w:rFonts w:ascii="Times New Roman" w:hAnsi="Times New Roman"/>
          <w:bCs/>
          <w:sz w:val="24"/>
          <w:lang w:eastAsia="et-EE"/>
        </w:rPr>
        <w:t>M</w:t>
      </w:r>
      <w:r w:rsidR="00E366C6">
        <w:rPr>
          <w:rFonts w:ascii="Times New Roman" w:hAnsi="Times New Roman"/>
          <w:bCs/>
          <w:sz w:val="24"/>
          <w:lang w:eastAsia="et-EE"/>
        </w:rPr>
        <w:t>uudatus</w:t>
      </w:r>
      <w:r>
        <w:rPr>
          <w:rFonts w:ascii="Times New Roman" w:hAnsi="Times New Roman"/>
          <w:bCs/>
          <w:sz w:val="24"/>
          <w:lang w:eastAsia="et-EE"/>
        </w:rPr>
        <w:t xml:space="preserve"> tulemusel</w:t>
      </w:r>
      <w:r w:rsidR="00E366C6">
        <w:rPr>
          <w:rFonts w:ascii="Times New Roman" w:hAnsi="Times New Roman"/>
          <w:bCs/>
          <w:sz w:val="24"/>
          <w:lang w:eastAsia="et-EE"/>
        </w:rPr>
        <w:t xml:space="preserve"> </w:t>
      </w:r>
      <w:r w:rsidR="00E366C6">
        <w:rPr>
          <w:rFonts w:ascii="Times New Roman" w:hAnsi="Times New Roman"/>
          <w:sz w:val="24"/>
        </w:rPr>
        <w:t>kaotatakse</w:t>
      </w:r>
      <w:r w:rsidR="00E366C6" w:rsidRPr="009725B7">
        <w:rPr>
          <w:rFonts w:ascii="Times New Roman" w:hAnsi="Times New Roman"/>
          <w:sz w:val="24"/>
        </w:rPr>
        <w:t xml:space="preserve"> tervishoiuasutustele pandud kohustus esitada </w:t>
      </w:r>
      <w:commentRangeStart w:id="15"/>
      <w:r w:rsidR="00E366C6" w:rsidRPr="009725B7">
        <w:rPr>
          <w:rFonts w:ascii="Times New Roman" w:hAnsi="Times New Roman"/>
          <w:sz w:val="24"/>
        </w:rPr>
        <w:t>asutusesiseselt valmistatavate ja kasutatavate meditsiiniseadmete</w:t>
      </w:r>
      <w:commentRangeEnd w:id="15"/>
      <w:r w:rsidR="00CC6BB7">
        <w:rPr>
          <w:rStyle w:val="Kommentaariviide"/>
        </w:rPr>
        <w:commentReference w:id="15"/>
      </w:r>
      <w:r w:rsidR="00E366C6" w:rsidRPr="009725B7">
        <w:rPr>
          <w:rFonts w:ascii="Times New Roman" w:hAnsi="Times New Roman"/>
          <w:sz w:val="24"/>
        </w:rPr>
        <w:t xml:space="preserve"> kohta pädevale asutusele dokumendid kümne päeva jooksul alates seadmete valmistamisest. </w:t>
      </w:r>
      <w:r w:rsidR="00E366C6">
        <w:rPr>
          <w:rFonts w:ascii="Times New Roman" w:hAnsi="Times New Roman"/>
          <w:sz w:val="24"/>
        </w:rPr>
        <w:t>A</w:t>
      </w:r>
      <w:r w:rsidR="00E366C6" w:rsidRPr="009725B7">
        <w:rPr>
          <w:rFonts w:ascii="Times New Roman" w:hAnsi="Times New Roman"/>
          <w:color w:val="000000"/>
          <w:sz w:val="24"/>
        </w:rPr>
        <w:t xml:space="preserve">sutuste töömahu </w:t>
      </w:r>
      <w:r w:rsidR="00E366C6" w:rsidRPr="009725B7">
        <w:rPr>
          <w:rFonts w:ascii="Times New Roman" w:hAnsi="Times New Roman"/>
          <w:color w:val="000000"/>
          <w:sz w:val="24"/>
          <w:lang w:eastAsia="et-EE"/>
        </w:rPr>
        <w:t>vähendamiseks hoiustatakse nõutud</w:t>
      </w:r>
      <w:r w:rsidR="00E366C6" w:rsidRPr="009725B7">
        <w:rPr>
          <w:rFonts w:ascii="Times New Roman" w:hAnsi="Times New Roman"/>
          <w:color w:val="000000"/>
          <w:sz w:val="24"/>
        </w:rPr>
        <w:t xml:space="preserve"> </w:t>
      </w:r>
      <w:r w:rsidR="00E366C6" w:rsidRPr="009725B7">
        <w:rPr>
          <w:rFonts w:ascii="Times New Roman" w:hAnsi="Times New Roman"/>
          <w:color w:val="000000"/>
          <w:sz w:val="24"/>
          <w:lang w:eastAsia="et-EE"/>
        </w:rPr>
        <w:t xml:space="preserve">dokumentatsioon </w:t>
      </w:r>
      <w:r w:rsidR="00E366C6">
        <w:rPr>
          <w:rFonts w:ascii="Times New Roman" w:hAnsi="Times New Roman"/>
          <w:color w:val="000000"/>
          <w:sz w:val="24"/>
          <w:lang w:eastAsia="et-EE"/>
        </w:rPr>
        <w:t xml:space="preserve">edaspidi </w:t>
      </w:r>
      <w:r w:rsidR="00E366C6" w:rsidRPr="009725B7">
        <w:rPr>
          <w:rFonts w:ascii="Times New Roman" w:hAnsi="Times New Roman"/>
          <w:color w:val="000000"/>
          <w:sz w:val="24"/>
        </w:rPr>
        <w:t>tervishoi</w:t>
      </w:r>
      <w:r w:rsidR="00E366C6">
        <w:rPr>
          <w:rFonts w:ascii="Times New Roman" w:hAnsi="Times New Roman"/>
          <w:color w:val="000000"/>
          <w:sz w:val="24"/>
        </w:rPr>
        <w:t>uasutuste</w:t>
      </w:r>
      <w:r w:rsidR="00E366C6" w:rsidRPr="009725B7">
        <w:rPr>
          <w:rFonts w:ascii="Times New Roman" w:hAnsi="Times New Roman"/>
          <w:color w:val="000000"/>
          <w:sz w:val="24"/>
        </w:rPr>
        <w:t xml:space="preserve"> juures</w:t>
      </w:r>
      <w:r w:rsidR="00E366C6" w:rsidRPr="009725B7">
        <w:rPr>
          <w:rFonts w:ascii="Times New Roman" w:hAnsi="Times New Roman"/>
          <w:color w:val="000000"/>
          <w:sz w:val="24"/>
          <w:lang w:eastAsia="et-EE"/>
        </w:rPr>
        <w:t xml:space="preserve"> ning väljastatakse</w:t>
      </w:r>
      <w:r w:rsidR="00E366C6" w:rsidRPr="009725B7">
        <w:rPr>
          <w:rFonts w:ascii="Times New Roman" w:hAnsi="Times New Roman"/>
          <w:color w:val="000000"/>
          <w:sz w:val="24"/>
        </w:rPr>
        <w:t xml:space="preserve"> </w:t>
      </w:r>
      <w:r w:rsidR="00E366C6">
        <w:rPr>
          <w:rFonts w:ascii="Times New Roman" w:hAnsi="Times New Roman"/>
          <w:color w:val="000000"/>
          <w:sz w:val="24"/>
        </w:rPr>
        <w:t xml:space="preserve">vaid </w:t>
      </w:r>
      <w:r w:rsidR="00E366C6" w:rsidRPr="009725B7">
        <w:rPr>
          <w:rFonts w:ascii="Times New Roman" w:hAnsi="Times New Roman"/>
          <w:color w:val="000000"/>
          <w:sz w:val="24"/>
          <w:lang w:eastAsia="et-EE"/>
        </w:rPr>
        <w:t>nõudmisel.</w:t>
      </w:r>
      <w:r w:rsidR="00E366C6" w:rsidRPr="5E2FD840">
        <w:rPr>
          <w:rFonts w:ascii="Times New Roman" w:hAnsi="Times New Roman"/>
          <w:color w:val="000000"/>
          <w:sz w:val="24"/>
          <w:lang w:eastAsia="et-EE"/>
        </w:rPr>
        <w:t xml:space="preserve"> </w:t>
      </w:r>
      <w:r>
        <w:rPr>
          <w:rFonts w:ascii="Times New Roman" w:hAnsi="Times New Roman"/>
          <w:color w:val="000000"/>
          <w:sz w:val="24"/>
          <w:lang w:eastAsia="et-EE"/>
        </w:rPr>
        <w:t>See vähendab tervishoiuasutuste halduskoormust dokumentide esitamisel.</w:t>
      </w:r>
    </w:p>
    <w:p w14:paraId="3CAFF50F" w14:textId="77777777" w:rsidR="00E366C6" w:rsidRDefault="00E366C6" w:rsidP="00E366C6">
      <w:pPr>
        <w:rPr>
          <w:rFonts w:ascii="Times New Roman" w:hAnsi="Times New Roman"/>
          <w:color w:val="000000"/>
          <w:sz w:val="24"/>
          <w:lang w:eastAsia="et-EE"/>
        </w:rPr>
      </w:pPr>
    </w:p>
    <w:p w14:paraId="45591E1C" w14:textId="64D0CA95" w:rsidR="00E366C6" w:rsidRDefault="0082561A" w:rsidP="00E366C6">
      <w:pPr>
        <w:rPr>
          <w:rFonts w:ascii="Times New Roman" w:hAnsi="Times New Roman"/>
          <w:bCs/>
          <w:sz w:val="24"/>
          <w:lang w:eastAsia="et-EE"/>
        </w:rPr>
      </w:pPr>
      <w:r>
        <w:rPr>
          <w:rFonts w:ascii="Times New Roman" w:hAnsi="Times New Roman"/>
          <w:bCs/>
          <w:sz w:val="24"/>
          <w:lang w:eastAsia="et-EE"/>
        </w:rPr>
        <w:t xml:space="preserve">Dokumentide esitamine on ebaregulaarne tegevus. </w:t>
      </w:r>
      <w:r w:rsidR="00E366C6">
        <w:rPr>
          <w:rFonts w:ascii="Times New Roman" w:hAnsi="Times New Roman"/>
          <w:bCs/>
          <w:sz w:val="24"/>
          <w:lang w:eastAsia="et-EE"/>
        </w:rPr>
        <w:t>Ebasoovitavate mõjude risk puudub.</w:t>
      </w:r>
    </w:p>
    <w:p w14:paraId="06E4F3F6" w14:textId="77777777" w:rsidR="00E366C6" w:rsidRDefault="00E366C6" w:rsidP="00E366C6">
      <w:pPr>
        <w:rPr>
          <w:rFonts w:ascii="Times New Roman" w:hAnsi="Times New Roman"/>
          <w:bCs/>
          <w:sz w:val="24"/>
          <w:lang w:eastAsia="et-EE"/>
        </w:rPr>
      </w:pPr>
    </w:p>
    <w:p w14:paraId="186FEB67" w14:textId="4AFD47C8" w:rsidR="00E366C6" w:rsidRDefault="00E366C6" w:rsidP="00E366C6">
      <w:pPr>
        <w:rPr>
          <w:rFonts w:ascii="Times New Roman" w:hAnsi="Times New Roman"/>
          <w:bCs/>
          <w:sz w:val="24"/>
          <w:lang w:eastAsia="et-EE"/>
        </w:rPr>
      </w:pPr>
      <w:r>
        <w:rPr>
          <w:rFonts w:ascii="Times New Roman" w:hAnsi="Times New Roman"/>
          <w:bCs/>
          <w:sz w:val="24"/>
          <w:lang w:eastAsia="et-EE"/>
        </w:rPr>
        <w:t xml:space="preserve">Eelnevat arvestades on muudatusel oluline sotsiaalne mõju </w:t>
      </w:r>
      <w:r w:rsidR="0082561A">
        <w:rPr>
          <w:rFonts w:ascii="Times New Roman" w:hAnsi="Times New Roman"/>
          <w:bCs/>
          <w:sz w:val="24"/>
          <w:lang w:eastAsia="et-EE"/>
        </w:rPr>
        <w:t>tervishoiuasutustele</w:t>
      </w:r>
      <w:r>
        <w:rPr>
          <w:rFonts w:ascii="Times New Roman" w:hAnsi="Times New Roman"/>
          <w:bCs/>
          <w:sz w:val="24"/>
          <w:lang w:eastAsia="et-EE"/>
        </w:rPr>
        <w:t xml:space="preserve">. </w:t>
      </w:r>
    </w:p>
    <w:p w14:paraId="4A7DF55B" w14:textId="77777777" w:rsidR="00FC476D" w:rsidRPr="00730A61" w:rsidRDefault="00FC476D" w:rsidP="00FC476D">
      <w:pPr>
        <w:rPr>
          <w:rFonts w:ascii="Times New Roman" w:hAnsi="Times New Roman"/>
          <w:bCs/>
          <w:sz w:val="24"/>
          <w:lang w:eastAsia="et-EE"/>
        </w:rPr>
      </w:pPr>
    </w:p>
    <w:p w14:paraId="50BA9C2C" w14:textId="7C2C3EBE" w:rsidR="00F02DB4" w:rsidRPr="00730A61" w:rsidRDefault="00BB40F3" w:rsidP="00730A61">
      <w:pPr>
        <w:pStyle w:val="Loendilik"/>
        <w:numPr>
          <w:ilvl w:val="1"/>
          <w:numId w:val="1"/>
        </w:numPr>
        <w:rPr>
          <w:rFonts w:ascii="Times New Roman" w:hAnsi="Times New Roman"/>
          <w:b/>
          <w:sz w:val="24"/>
          <w:lang w:eastAsia="et-EE"/>
        </w:rPr>
      </w:pPr>
      <w:r w:rsidRPr="00730A61">
        <w:rPr>
          <w:rFonts w:ascii="Times New Roman" w:hAnsi="Times New Roman"/>
          <w:b/>
          <w:sz w:val="24"/>
          <w:lang w:eastAsia="et-EE"/>
        </w:rPr>
        <w:t xml:space="preserve"> Ravimiameti õigus määratleda toode meditsiiniseadmena</w:t>
      </w:r>
    </w:p>
    <w:p w14:paraId="40EB5EDA" w14:textId="77777777" w:rsidR="00A3022B" w:rsidRDefault="00A3022B" w:rsidP="00A3022B">
      <w:pPr>
        <w:rPr>
          <w:rFonts w:ascii="Times New Roman" w:hAnsi="Times New Roman"/>
          <w:sz w:val="24"/>
        </w:rPr>
      </w:pPr>
    </w:p>
    <w:p w14:paraId="5F4B919D" w14:textId="35248C51" w:rsidR="00BB40F3" w:rsidRPr="00730A61" w:rsidRDefault="00317CB2" w:rsidP="00730A61">
      <w:pPr>
        <w:pStyle w:val="Loendilik"/>
        <w:numPr>
          <w:ilvl w:val="2"/>
          <w:numId w:val="1"/>
        </w:numPr>
        <w:rPr>
          <w:rFonts w:ascii="Times New Roman" w:hAnsi="Times New Roman"/>
          <w:b/>
          <w:sz w:val="24"/>
          <w:lang w:eastAsia="et-EE"/>
        </w:rPr>
      </w:pPr>
      <w:r>
        <w:rPr>
          <w:rFonts w:ascii="Times New Roman" w:hAnsi="Times New Roman"/>
          <w:b/>
          <w:sz w:val="24"/>
          <w:lang w:eastAsia="et-EE"/>
        </w:rPr>
        <w:t>Mõju riigivalitsemisele</w:t>
      </w:r>
    </w:p>
    <w:p w14:paraId="3AB7D03F" w14:textId="77777777" w:rsidR="00BB40F3" w:rsidRDefault="00BB40F3" w:rsidP="00BB40F3">
      <w:pPr>
        <w:rPr>
          <w:rFonts w:ascii="Times New Roman" w:hAnsi="Times New Roman"/>
          <w:b/>
          <w:sz w:val="24"/>
          <w:lang w:eastAsia="et-EE"/>
        </w:rPr>
      </w:pPr>
    </w:p>
    <w:p w14:paraId="13241260" w14:textId="08C64E55" w:rsidR="00BB40F3" w:rsidRDefault="00BB40F3" w:rsidP="00BB40F3">
      <w:pPr>
        <w:rPr>
          <w:rFonts w:ascii="Times New Roman" w:hAnsi="Times New Roman"/>
          <w:bCs/>
          <w:sz w:val="24"/>
          <w:lang w:eastAsia="et-EE"/>
        </w:rPr>
      </w:pPr>
      <w:r w:rsidRPr="00CC375A">
        <w:rPr>
          <w:rFonts w:ascii="Times New Roman" w:hAnsi="Times New Roman"/>
          <w:b/>
          <w:sz w:val="24"/>
          <w:lang w:eastAsia="et-EE"/>
        </w:rPr>
        <w:t>Sihtrühm</w:t>
      </w:r>
      <w:r w:rsidRPr="00CC375A">
        <w:rPr>
          <w:rFonts w:ascii="Times New Roman" w:hAnsi="Times New Roman"/>
          <w:bCs/>
          <w:sz w:val="24"/>
          <w:lang w:eastAsia="et-EE"/>
        </w:rPr>
        <w:t xml:space="preserve">: </w:t>
      </w:r>
      <w:r>
        <w:rPr>
          <w:rFonts w:ascii="Times New Roman" w:hAnsi="Times New Roman"/>
          <w:bCs/>
          <w:sz w:val="24"/>
          <w:lang w:eastAsia="et-EE"/>
        </w:rPr>
        <w:t>Ravimiamet</w:t>
      </w:r>
    </w:p>
    <w:p w14:paraId="54F25275" w14:textId="77777777" w:rsidR="00BB40F3" w:rsidRDefault="00BB40F3" w:rsidP="00A3022B">
      <w:pPr>
        <w:rPr>
          <w:rFonts w:ascii="Times New Roman" w:hAnsi="Times New Roman"/>
          <w:sz w:val="24"/>
        </w:rPr>
      </w:pPr>
    </w:p>
    <w:p w14:paraId="1F088806" w14:textId="1D5C238F" w:rsidR="00730A61" w:rsidRDefault="004F6F62" w:rsidP="00B22661">
      <w:pPr>
        <w:rPr>
          <w:rFonts w:ascii="Times New Roman" w:hAnsi="Times New Roman"/>
          <w:sz w:val="24"/>
        </w:rPr>
      </w:pPr>
      <w:r>
        <w:rPr>
          <w:rFonts w:ascii="Times New Roman" w:hAnsi="Times New Roman"/>
          <w:sz w:val="24"/>
        </w:rPr>
        <w:t>Muudatuse tulemusel</w:t>
      </w:r>
      <w:r w:rsidR="00730A61">
        <w:rPr>
          <w:rFonts w:ascii="Times New Roman" w:hAnsi="Times New Roman"/>
          <w:sz w:val="24"/>
        </w:rPr>
        <w:t xml:space="preserve"> on Ravimiametil kui</w:t>
      </w:r>
      <w:r w:rsidR="00BB40F3" w:rsidRPr="00BB40F3">
        <w:rPr>
          <w:rFonts w:ascii="Times New Roman" w:hAnsi="Times New Roman"/>
          <w:sz w:val="24"/>
        </w:rPr>
        <w:t xml:space="preserve"> järelevalveasutus</w:t>
      </w:r>
      <w:r w:rsidR="00730A61">
        <w:rPr>
          <w:rFonts w:ascii="Times New Roman" w:hAnsi="Times New Roman"/>
          <w:sz w:val="24"/>
        </w:rPr>
        <w:t>el</w:t>
      </w:r>
      <w:r w:rsidR="00BB40F3" w:rsidRPr="00BB40F3">
        <w:rPr>
          <w:rFonts w:ascii="Times New Roman" w:hAnsi="Times New Roman"/>
          <w:sz w:val="24"/>
        </w:rPr>
        <w:t xml:space="preserve"> </w:t>
      </w:r>
      <w:r w:rsidR="00730A61">
        <w:rPr>
          <w:rFonts w:ascii="Times New Roman" w:hAnsi="Times New Roman"/>
          <w:sz w:val="24"/>
        </w:rPr>
        <w:t xml:space="preserve">õigus </w:t>
      </w:r>
      <w:r w:rsidR="00BB40F3" w:rsidRPr="00BB40F3">
        <w:rPr>
          <w:rFonts w:ascii="Times New Roman" w:hAnsi="Times New Roman"/>
          <w:sz w:val="24"/>
        </w:rPr>
        <w:t xml:space="preserve">keelata </w:t>
      </w:r>
      <w:r w:rsidR="00317CB2">
        <w:rPr>
          <w:rFonts w:ascii="Times New Roman" w:hAnsi="Times New Roman"/>
          <w:sz w:val="24"/>
        </w:rPr>
        <w:t xml:space="preserve">nõuetele mittevastavate meditsiiniseadmete </w:t>
      </w:r>
      <w:r w:rsidR="00BB40F3" w:rsidRPr="00BB40F3">
        <w:rPr>
          <w:rFonts w:ascii="Times New Roman" w:hAnsi="Times New Roman"/>
          <w:sz w:val="24"/>
        </w:rPr>
        <w:t>turul kättesaadavaks tegemi</w:t>
      </w:r>
      <w:r w:rsidR="00730A61">
        <w:rPr>
          <w:rFonts w:ascii="Times New Roman" w:hAnsi="Times New Roman"/>
          <w:sz w:val="24"/>
        </w:rPr>
        <w:t xml:space="preserve">ne. Selleks on Ravimiametil edaspidi </w:t>
      </w:r>
      <w:r w:rsidR="00BB40F3" w:rsidRPr="00BB40F3">
        <w:rPr>
          <w:rFonts w:ascii="Times New Roman" w:hAnsi="Times New Roman"/>
          <w:sz w:val="24"/>
        </w:rPr>
        <w:t xml:space="preserve">võimalik teha otsus toote õigusliku staatuse osas, mida ettevõtjal on omakorda võimalus vaidlustada. </w:t>
      </w:r>
      <w:r w:rsidR="00B22661">
        <w:rPr>
          <w:rFonts w:ascii="Times New Roman" w:hAnsi="Times New Roman"/>
          <w:sz w:val="24"/>
        </w:rPr>
        <w:t xml:space="preserve">Muudatuse tulemusel </w:t>
      </w:r>
      <w:r w:rsidR="00530D89">
        <w:rPr>
          <w:rFonts w:ascii="Times New Roman" w:hAnsi="Times New Roman"/>
          <w:sz w:val="24"/>
        </w:rPr>
        <w:t xml:space="preserve">kasvab pisut Ravimiameti töökoormus ja eeldatavalt mõjutab see ka töökorraldust. </w:t>
      </w:r>
    </w:p>
    <w:p w14:paraId="612CFEE6" w14:textId="77777777" w:rsidR="00530D89" w:rsidRDefault="00530D89" w:rsidP="00B22661">
      <w:pPr>
        <w:rPr>
          <w:rFonts w:ascii="Times New Roman" w:hAnsi="Times New Roman"/>
          <w:sz w:val="24"/>
        </w:rPr>
      </w:pPr>
    </w:p>
    <w:p w14:paraId="59980298" w14:textId="4ACC31CC" w:rsidR="00530D89" w:rsidRDefault="00AC1BC8" w:rsidP="00B22661">
      <w:pPr>
        <w:rPr>
          <w:rFonts w:ascii="Times New Roman" w:hAnsi="Times New Roman"/>
          <w:sz w:val="24"/>
        </w:rPr>
      </w:pPr>
      <w:r>
        <w:rPr>
          <w:rFonts w:ascii="Times New Roman" w:hAnsi="Times New Roman"/>
          <w:sz w:val="24"/>
        </w:rPr>
        <w:lastRenderedPageBreak/>
        <w:t xml:space="preserve">Meditsiiniseadmete turule sisenemisega puutub Ravimiamet kokku regulaarselt, </w:t>
      </w:r>
      <w:r w:rsidR="00772221">
        <w:rPr>
          <w:rFonts w:ascii="Times New Roman" w:hAnsi="Times New Roman"/>
          <w:sz w:val="24"/>
        </w:rPr>
        <w:t xml:space="preserve">turul kättesaadavaks tegemise keelamisega eeldatavalt ebaregulaarsemalt. Ebasoovitavaid mõjusid ei tuvastatud. </w:t>
      </w:r>
    </w:p>
    <w:p w14:paraId="36A18180" w14:textId="77777777" w:rsidR="00772221" w:rsidRDefault="00772221" w:rsidP="00B22661">
      <w:pPr>
        <w:rPr>
          <w:rFonts w:ascii="Times New Roman" w:hAnsi="Times New Roman"/>
          <w:sz w:val="24"/>
        </w:rPr>
      </w:pPr>
    </w:p>
    <w:p w14:paraId="6A4637CC" w14:textId="0A9D2E8E" w:rsidR="00D0401A" w:rsidRPr="00C64FC4" w:rsidRDefault="00D0401A" w:rsidP="00C64FC4">
      <w:pPr>
        <w:rPr>
          <w:rFonts w:ascii="Times New Roman" w:hAnsi="Times New Roman"/>
          <w:sz w:val="24"/>
        </w:rPr>
      </w:pPr>
      <w:r>
        <w:rPr>
          <w:rFonts w:ascii="Times New Roman" w:hAnsi="Times New Roman"/>
          <w:sz w:val="24"/>
        </w:rPr>
        <w:t>Eelnevat arvestades on muudatusel väheoluline mõju Ravimiametile.</w:t>
      </w:r>
    </w:p>
    <w:p w14:paraId="35A065CF" w14:textId="77777777" w:rsidR="00730A61" w:rsidRDefault="00730A61" w:rsidP="004D53B5">
      <w:pPr>
        <w:jc w:val="left"/>
        <w:rPr>
          <w:rFonts w:ascii="Times New Roman" w:hAnsi="Times New Roman"/>
          <w:b/>
          <w:sz w:val="24"/>
        </w:rPr>
      </w:pPr>
    </w:p>
    <w:p w14:paraId="619914F1" w14:textId="01A0BBF5" w:rsidR="004D53B5" w:rsidRPr="00002166" w:rsidRDefault="00730A61" w:rsidP="004D53B5">
      <w:pPr>
        <w:jc w:val="left"/>
        <w:rPr>
          <w:rFonts w:ascii="Times New Roman" w:hAnsi="Times New Roman"/>
          <w:b/>
          <w:sz w:val="24"/>
        </w:rPr>
      </w:pPr>
      <w:r>
        <w:rPr>
          <w:rFonts w:ascii="Times New Roman" w:hAnsi="Times New Roman"/>
          <w:b/>
          <w:sz w:val="24"/>
        </w:rPr>
        <w:t xml:space="preserve">6.6. </w:t>
      </w:r>
      <w:r w:rsidR="004D53B5" w:rsidRPr="00A50A89">
        <w:rPr>
          <w:rFonts w:ascii="Times New Roman" w:hAnsi="Times New Roman"/>
          <w:b/>
          <w:sz w:val="24"/>
        </w:rPr>
        <w:t>Andmekaitsealane mõjuhinnang</w:t>
      </w:r>
    </w:p>
    <w:p w14:paraId="0B2ADCD9" w14:textId="77777777" w:rsidR="00F403C7" w:rsidRDefault="00F403C7" w:rsidP="004D53B5">
      <w:pPr>
        <w:jc w:val="left"/>
        <w:rPr>
          <w:rFonts w:ascii="Times New Roman" w:hAnsi="Times New Roman"/>
          <w:b/>
          <w:sz w:val="24"/>
        </w:rPr>
      </w:pPr>
    </w:p>
    <w:p w14:paraId="52C62E84" w14:textId="7F7909EF" w:rsidR="00850928" w:rsidRDefault="00850928" w:rsidP="00FF1C47">
      <w:pPr>
        <w:rPr>
          <w:rFonts w:ascii="Times New Roman" w:hAnsi="Times New Roman"/>
          <w:sz w:val="24"/>
        </w:rPr>
        <w:sectPr w:rsidR="00850928" w:rsidSect="005632AD">
          <w:type w:val="continuous"/>
          <w:pgSz w:w="11906" w:h="16838"/>
          <w:pgMar w:top="1134" w:right="1134" w:bottom="1134" w:left="1701" w:header="680" w:footer="680" w:gutter="0"/>
          <w:cols w:space="708"/>
          <w:formProt w:val="0"/>
        </w:sectPr>
      </w:pPr>
      <w:r>
        <w:rPr>
          <w:rFonts w:ascii="Times New Roman" w:hAnsi="Times New Roman"/>
          <w:sz w:val="24"/>
        </w:rPr>
        <w:t xml:space="preserve">Eelnõu puudutab andmekaitset, kuna </w:t>
      </w:r>
      <w:r w:rsidR="002473A5">
        <w:rPr>
          <w:rFonts w:ascii="Times New Roman" w:hAnsi="Times New Roman"/>
          <w:sz w:val="24"/>
        </w:rPr>
        <w:t xml:space="preserve">meditsiiniseadmete </w:t>
      </w:r>
      <w:r w:rsidR="00632B91">
        <w:rPr>
          <w:rFonts w:ascii="Times New Roman" w:hAnsi="Times New Roman"/>
          <w:sz w:val="24"/>
        </w:rPr>
        <w:t xml:space="preserve">andmekogu vastutava töötleja roll antakse </w:t>
      </w:r>
      <w:r w:rsidR="002473A5">
        <w:rPr>
          <w:rFonts w:ascii="Times New Roman" w:hAnsi="Times New Roman"/>
          <w:sz w:val="24"/>
        </w:rPr>
        <w:t xml:space="preserve">seoses pädevuse üleviimisega </w:t>
      </w:r>
      <w:r w:rsidR="00632B91">
        <w:rPr>
          <w:rFonts w:ascii="Times New Roman" w:hAnsi="Times New Roman"/>
          <w:sz w:val="24"/>
        </w:rPr>
        <w:t>Terviseameti</w:t>
      </w:r>
      <w:r w:rsidR="002473A5">
        <w:rPr>
          <w:rFonts w:ascii="Times New Roman" w:hAnsi="Times New Roman"/>
          <w:sz w:val="24"/>
        </w:rPr>
        <w:t>lt</w:t>
      </w:r>
      <w:r w:rsidR="00632B91">
        <w:rPr>
          <w:rFonts w:ascii="Times New Roman" w:hAnsi="Times New Roman"/>
          <w:sz w:val="24"/>
        </w:rPr>
        <w:t xml:space="preserve"> Ravimiameti</w:t>
      </w:r>
      <w:r w:rsidR="002473A5">
        <w:rPr>
          <w:rFonts w:ascii="Times New Roman" w:hAnsi="Times New Roman"/>
          <w:sz w:val="24"/>
        </w:rPr>
        <w:t>le</w:t>
      </w:r>
      <w:r w:rsidR="00632B91">
        <w:rPr>
          <w:rFonts w:ascii="Times New Roman" w:hAnsi="Times New Roman"/>
          <w:sz w:val="24"/>
        </w:rPr>
        <w:t xml:space="preserve">. </w:t>
      </w:r>
      <w:r w:rsidR="00FF1C47">
        <w:rPr>
          <w:rFonts w:ascii="Times New Roman" w:hAnsi="Times New Roman"/>
          <w:sz w:val="24"/>
        </w:rPr>
        <w:t>Andmekogu sisaldab</w:t>
      </w:r>
      <w:r w:rsidR="00183099">
        <w:rPr>
          <w:rFonts w:ascii="Times New Roman" w:hAnsi="Times New Roman"/>
          <w:sz w:val="24"/>
        </w:rPr>
        <w:t xml:space="preserve"> </w:t>
      </w:r>
      <w:r w:rsidR="00AE6D20">
        <w:rPr>
          <w:rFonts w:ascii="Times New Roman" w:hAnsi="Times New Roman"/>
          <w:sz w:val="24"/>
        </w:rPr>
        <w:t>abivahendi</w:t>
      </w:r>
      <w:r w:rsidR="007276B6">
        <w:rPr>
          <w:rFonts w:ascii="Times New Roman" w:hAnsi="Times New Roman"/>
          <w:sz w:val="24"/>
        </w:rPr>
        <w:t>te</w:t>
      </w:r>
      <w:r w:rsidR="00AE6D20">
        <w:rPr>
          <w:rFonts w:ascii="Times New Roman" w:hAnsi="Times New Roman"/>
          <w:sz w:val="24"/>
        </w:rPr>
        <w:t xml:space="preserve"> ja </w:t>
      </w:r>
      <w:r w:rsidR="00EC177B">
        <w:rPr>
          <w:rFonts w:ascii="Times New Roman" w:hAnsi="Times New Roman"/>
          <w:sz w:val="24"/>
        </w:rPr>
        <w:t>meditsiiniseadme</w:t>
      </w:r>
      <w:r w:rsidR="007276B6">
        <w:rPr>
          <w:rFonts w:ascii="Times New Roman" w:hAnsi="Times New Roman"/>
          <w:sz w:val="24"/>
        </w:rPr>
        <w:t>te</w:t>
      </w:r>
      <w:r w:rsidR="00EC177B">
        <w:rPr>
          <w:rFonts w:ascii="Times New Roman" w:hAnsi="Times New Roman"/>
          <w:sz w:val="24"/>
        </w:rPr>
        <w:t xml:space="preserve"> tootja</w:t>
      </w:r>
      <w:r w:rsidR="007276B6">
        <w:rPr>
          <w:rFonts w:ascii="Times New Roman" w:hAnsi="Times New Roman"/>
          <w:sz w:val="24"/>
        </w:rPr>
        <w:t>te</w:t>
      </w:r>
      <w:r w:rsidR="00623876">
        <w:rPr>
          <w:rFonts w:ascii="Times New Roman" w:hAnsi="Times New Roman"/>
          <w:sz w:val="24"/>
        </w:rPr>
        <w:t>,</w:t>
      </w:r>
      <w:r w:rsidR="007276B6">
        <w:rPr>
          <w:rFonts w:ascii="Times New Roman" w:hAnsi="Times New Roman"/>
          <w:sz w:val="24"/>
        </w:rPr>
        <w:t xml:space="preserve"> </w:t>
      </w:r>
      <w:r w:rsidR="00183099">
        <w:rPr>
          <w:rFonts w:ascii="Times New Roman" w:hAnsi="Times New Roman"/>
          <w:sz w:val="24"/>
        </w:rPr>
        <w:t xml:space="preserve">nende </w:t>
      </w:r>
      <w:r w:rsidR="007276B6">
        <w:rPr>
          <w:rFonts w:ascii="Times New Roman" w:hAnsi="Times New Roman"/>
          <w:sz w:val="24"/>
        </w:rPr>
        <w:t>volitatud esindajate</w:t>
      </w:r>
      <w:r w:rsidR="00183099">
        <w:rPr>
          <w:rFonts w:ascii="Times New Roman" w:hAnsi="Times New Roman"/>
          <w:sz w:val="24"/>
        </w:rPr>
        <w:t xml:space="preserve"> ja </w:t>
      </w:r>
      <w:r w:rsidR="007276B6">
        <w:rPr>
          <w:rFonts w:ascii="Times New Roman" w:hAnsi="Times New Roman"/>
          <w:sz w:val="24"/>
        </w:rPr>
        <w:t>levitajate</w:t>
      </w:r>
      <w:r w:rsidR="00183099">
        <w:rPr>
          <w:rFonts w:ascii="Times New Roman" w:hAnsi="Times New Roman"/>
          <w:sz w:val="24"/>
        </w:rPr>
        <w:t>,</w:t>
      </w:r>
      <w:r w:rsidR="00623876">
        <w:rPr>
          <w:rFonts w:ascii="Times New Roman" w:hAnsi="Times New Roman"/>
          <w:sz w:val="24"/>
        </w:rPr>
        <w:t xml:space="preserve"> </w:t>
      </w:r>
      <w:r w:rsidR="007276B6">
        <w:rPr>
          <w:rFonts w:ascii="Times New Roman" w:hAnsi="Times New Roman"/>
          <w:sz w:val="24"/>
        </w:rPr>
        <w:t>aga ka</w:t>
      </w:r>
      <w:r w:rsidR="00125A45">
        <w:rPr>
          <w:rFonts w:ascii="Times New Roman" w:hAnsi="Times New Roman"/>
          <w:sz w:val="24"/>
        </w:rPr>
        <w:t xml:space="preserve"> teiste ettevõtjate ning </w:t>
      </w:r>
      <w:r w:rsidR="00F0465F">
        <w:rPr>
          <w:rFonts w:ascii="Times New Roman" w:hAnsi="Times New Roman"/>
          <w:sz w:val="24"/>
        </w:rPr>
        <w:t>meditsiiniseadmete tavakasutajate</w:t>
      </w:r>
      <w:r w:rsidR="00125A45">
        <w:rPr>
          <w:rFonts w:ascii="Times New Roman" w:hAnsi="Times New Roman"/>
          <w:sz w:val="24"/>
        </w:rPr>
        <w:t xml:space="preserve"> andmeid</w:t>
      </w:r>
      <w:r w:rsidR="007C5407">
        <w:rPr>
          <w:rFonts w:ascii="Times New Roman" w:hAnsi="Times New Roman"/>
          <w:sz w:val="24"/>
        </w:rPr>
        <w:t xml:space="preserve"> (sh isikuandmed)</w:t>
      </w:r>
      <w:r w:rsidR="00125A45">
        <w:rPr>
          <w:rFonts w:ascii="Times New Roman" w:hAnsi="Times New Roman"/>
          <w:sz w:val="24"/>
        </w:rPr>
        <w:t>.</w:t>
      </w:r>
      <w:r w:rsidR="00EC177B">
        <w:rPr>
          <w:rFonts w:ascii="Times New Roman" w:hAnsi="Times New Roman"/>
          <w:sz w:val="24"/>
        </w:rPr>
        <w:t xml:space="preserve"> </w:t>
      </w:r>
      <w:r w:rsidR="00B64EC0">
        <w:rPr>
          <w:rFonts w:ascii="Times New Roman" w:hAnsi="Times New Roman"/>
          <w:sz w:val="24"/>
        </w:rPr>
        <w:t>Andmete</w:t>
      </w:r>
      <w:r w:rsidR="00D33C29">
        <w:rPr>
          <w:rFonts w:ascii="Times New Roman" w:hAnsi="Times New Roman"/>
          <w:sz w:val="24"/>
        </w:rPr>
        <w:t xml:space="preserve"> kogumine</w:t>
      </w:r>
      <w:r w:rsidR="00125A45">
        <w:rPr>
          <w:rFonts w:ascii="Times New Roman" w:hAnsi="Times New Roman"/>
          <w:sz w:val="24"/>
        </w:rPr>
        <w:t>,</w:t>
      </w:r>
      <w:r w:rsidR="00B64EC0">
        <w:rPr>
          <w:rFonts w:ascii="Times New Roman" w:hAnsi="Times New Roman"/>
          <w:sz w:val="24"/>
        </w:rPr>
        <w:t xml:space="preserve"> </w:t>
      </w:r>
      <w:r w:rsidR="00432FB5">
        <w:rPr>
          <w:rFonts w:ascii="Times New Roman" w:hAnsi="Times New Roman"/>
          <w:sz w:val="24"/>
        </w:rPr>
        <w:t>hoidmine ja</w:t>
      </w:r>
      <w:r w:rsidR="00D33C29">
        <w:rPr>
          <w:rFonts w:ascii="Times New Roman" w:hAnsi="Times New Roman"/>
          <w:sz w:val="24"/>
        </w:rPr>
        <w:t xml:space="preserve"> </w:t>
      </w:r>
      <w:r w:rsidR="007C5407">
        <w:rPr>
          <w:rFonts w:ascii="Times New Roman" w:hAnsi="Times New Roman"/>
          <w:sz w:val="24"/>
        </w:rPr>
        <w:t xml:space="preserve">muu </w:t>
      </w:r>
      <w:r w:rsidR="00D33C29">
        <w:rPr>
          <w:rFonts w:ascii="Times New Roman" w:hAnsi="Times New Roman"/>
          <w:sz w:val="24"/>
        </w:rPr>
        <w:t>töötlemine</w:t>
      </w:r>
      <w:r w:rsidR="00432FB5">
        <w:rPr>
          <w:rFonts w:ascii="Times New Roman" w:hAnsi="Times New Roman"/>
          <w:sz w:val="24"/>
        </w:rPr>
        <w:t xml:space="preserve"> toimub edasi tavapärasel moel, </w:t>
      </w:r>
      <w:r w:rsidR="007C5407">
        <w:rPr>
          <w:rFonts w:ascii="Times New Roman" w:hAnsi="Times New Roman"/>
          <w:sz w:val="24"/>
        </w:rPr>
        <w:t xml:space="preserve">muutub </w:t>
      </w:r>
      <w:r w:rsidR="00432FB5">
        <w:rPr>
          <w:rFonts w:ascii="Times New Roman" w:hAnsi="Times New Roman"/>
          <w:sz w:val="24"/>
        </w:rPr>
        <w:t>üksnes vastutav</w:t>
      </w:r>
      <w:r w:rsidR="007C5407">
        <w:rPr>
          <w:rFonts w:ascii="Times New Roman" w:hAnsi="Times New Roman"/>
          <w:sz w:val="24"/>
        </w:rPr>
        <w:t>a</w:t>
      </w:r>
      <w:r w:rsidR="00432FB5">
        <w:rPr>
          <w:rFonts w:ascii="Times New Roman" w:hAnsi="Times New Roman"/>
          <w:sz w:val="24"/>
        </w:rPr>
        <w:t xml:space="preserve"> </w:t>
      </w:r>
      <w:r w:rsidR="007C5407">
        <w:rPr>
          <w:rFonts w:ascii="Times New Roman" w:hAnsi="Times New Roman"/>
          <w:sz w:val="24"/>
        </w:rPr>
        <w:t xml:space="preserve">töötleja rolli täitev </w:t>
      </w:r>
      <w:r w:rsidR="00432FB5">
        <w:rPr>
          <w:rFonts w:ascii="Times New Roman" w:hAnsi="Times New Roman"/>
          <w:sz w:val="24"/>
        </w:rPr>
        <w:t xml:space="preserve">asutus. </w:t>
      </w:r>
      <w:r w:rsidR="00093620">
        <w:rPr>
          <w:rFonts w:ascii="Times New Roman" w:hAnsi="Times New Roman"/>
          <w:sz w:val="24"/>
        </w:rPr>
        <w:t xml:space="preserve">Terviseameti töötajad, kes </w:t>
      </w:r>
      <w:r w:rsidR="006726CF">
        <w:rPr>
          <w:rFonts w:ascii="Times New Roman" w:hAnsi="Times New Roman"/>
          <w:sz w:val="24"/>
        </w:rPr>
        <w:t>praegu</w:t>
      </w:r>
      <w:r w:rsidR="00093620">
        <w:rPr>
          <w:rFonts w:ascii="Times New Roman" w:hAnsi="Times New Roman"/>
          <w:sz w:val="24"/>
        </w:rPr>
        <w:t xml:space="preserve"> andmekoguga teg</w:t>
      </w:r>
      <w:r w:rsidR="006726CF">
        <w:rPr>
          <w:rFonts w:ascii="Times New Roman" w:hAnsi="Times New Roman"/>
          <w:sz w:val="24"/>
        </w:rPr>
        <w:t xml:space="preserve">elevad </w:t>
      </w:r>
      <w:r w:rsidR="00F44E3B">
        <w:rPr>
          <w:rFonts w:ascii="Times New Roman" w:hAnsi="Times New Roman"/>
          <w:sz w:val="24"/>
        </w:rPr>
        <w:t xml:space="preserve">ning </w:t>
      </w:r>
      <w:r w:rsidR="006726CF">
        <w:rPr>
          <w:rFonts w:ascii="Times New Roman" w:hAnsi="Times New Roman"/>
          <w:sz w:val="24"/>
        </w:rPr>
        <w:t xml:space="preserve">selles olevaid </w:t>
      </w:r>
      <w:r w:rsidR="00F44E3B">
        <w:rPr>
          <w:rFonts w:ascii="Times New Roman" w:hAnsi="Times New Roman"/>
          <w:sz w:val="24"/>
        </w:rPr>
        <w:t>andmeid töö</w:t>
      </w:r>
      <w:r w:rsidR="006726CF">
        <w:rPr>
          <w:rFonts w:ascii="Times New Roman" w:hAnsi="Times New Roman"/>
          <w:sz w:val="24"/>
        </w:rPr>
        <w:t>tlevad</w:t>
      </w:r>
      <w:r w:rsidR="00093620">
        <w:rPr>
          <w:rFonts w:ascii="Times New Roman" w:hAnsi="Times New Roman"/>
          <w:sz w:val="24"/>
        </w:rPr>
        <w:t>, asuvad teenistusse Ravimiametisse</w:t>
      </w:r>
      <w:r w:rsidR="000B4C46">
        <w:rPr>
          <w:rFonts w:ascii="Times New Roman" w:hAnsi="Times New Roman"/>
          <w:sz w:val="24"/>
        </w:rPr>
        <w:t xml:space="preserve">. Kõik </w:t>
      </w:r>
      <w:r w:rsidR="006726CF">
        <w:rPr>
          <w:rFonts w:ascii="Times New Roman" w:hAnsi="Times New Roman"/>
          <w:sz w:val="24"/>
        </w:rPr>
        <w:t xml:space="preserve">andmekogule kohaldatavad </w:t>
      </w:r>
      <w:r w:rsidR="000B4C46">
        <w:rPr>
          <w:rFonts w:ascii="Times New Roman" w:hAnsi="Times New Roman"/>
          <w:sz w:val="24"/>
        </w:rPr>
        <w:t xml:space="preserve">turvanõuded jäävad samaks. </w:t>
      </w:r>
      <w:r w:rsidR="008E3F3E">
        <w:rPr>
          <w:rFonts w:ascii="Times New Roman" w:hAnsi="Times New Roman"/>
          <w:sz w:val="24"/>
        </w:rPr>
        <w:t>A</w:t>
      </w:r>
      <w:r w:rsidR="006726CF">
        <w:rPr>
          <w:rFonts w:ascii="Times New Roman" w:hAnsi="Times New Roman"/>
          <w:sz w:val="24"/>
        </w:rPr>
        <w:t>ndmekogu sisu (andmekoosseisud), a</w:t>
      </w:r>
      <w:r w:rsidR="008E3F3E">
        <w:rPr>
          <w:rFonts w:ascii="Times New Roman" w:hAnsi="Times New Roman"/>
          <w:sz w:val="24"/>
        </w:rPr>
        <w:t>ndmeesitajad ja andmekogu kasutaja</w:t>
      </w:r>
      <w:r w:rsidR="006726CF">
        <w:rPr>
          <w:rFonts w:ascii="Times New Roman" w:hAnsi="Times New Roman"/>
          <w:sz w:val="24"/>
        </w:rPr>
        <w:t>d</w:t>
      </w:r>
      <w:r w:rsidR="008E3F3E">
        <w:rPr>
          <w:rFonts w:ascii="Times New Roman" w:hAnsi="Times New Roman"/>
          <w:sz w:val="24"/>
        </w:rPr>
        <w:t xml:space="preserve"> jäävad samaks. </w:t>
      </w:r>
      <w:r w:rsidR="006726CF">
        <w:rPr>
          <w:rFonts w:ascii="Times New Roman" w:hAnsi="Times New Roman"/>
          <w:sz w:val="24"/>
        </w:rPr>
        <w:t xml:space="preserve">Muudatusega kaasnev andmekaitsealane mõju on väga väike, sest muutub üksnes andmekogu vastutav töötleja, kuid </w:t>
      </w:r>
      <w:r w:rsidR="00972690">
        <w:rPr>
          <w:rFonts w:ascii="Times New Roman" w:hAnsi="Times New Roman"/>
          <w:sz w:val="24"/>
        </w:rPr>
        <w:t>andmekogu muu korraldus jääb samaks</w:t>
      </w:r>
      <w:r w:rsidR="006726CF">
        <w:rPr>
          <w:rFonts w:ascii="Times New Roman" w:hAnsi="Times New Roman"/>
          <w:sz w:val="24"/>
        </w:rPr>
        <w:t>.</w:t>
      </w:r>
    </w:p>
    <w:p w14:paraId="17F35626" w14:textId="77777777" w:rsidR="004D53B5" w:rsidRDefault="004D53B5" w:rsidP="004D53B5">
      <w:pPr>
        <w:rPr>
          <w:rFonts w:ascii="Times New Roman" w:hAnsi="Times New Roman"/>
          <w:sz w:val="24"/>
        </w:rPr>
      </w:pPr>
    </w:p>
    <w:p w14:paraId="6D3C9B43" w14:textId="1A91FB8E"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Seaduse rakendamisega seotud riigi ja kohaliku omavalitsuse tegevused, eeldatavad kulud ja tulud</w:t>
      </w:r>
    </w:p>
    <w:p w14:paraId="491D40AA" w14:textId="77777777" w:rsidR="004D53B5" w:rsidRDefault="004D53B5" w:rsidP="004D53B5">
      <w:pPr>
        <w:rPr>
          <w:rFonts w:ascii="Times New Roman" w:hAnsi="Times New Roman"/>
          <w:b/>
          <w:sz w:val="24"/>
        </w:rPr>
      </w:pPr>
    </w:p>
    <w:p w14:paraId="0246A62F" w14:textId="77777777" w:rsidR="004D53B5" w:rsidRDefault="004D53B5" w:rsidP="004D53B5">
      <w:pPr>
        <w:jc w:val="left"/>
        <w:rPr>
          <w:rFonts w:ascii="Times New Roman" w:hAnsi="Times New Roman"/>
          <w:bCs/>
          <w:sz w:val="24"/>
        </w:rPr>
        <w:sectPr w:rsidR="004D53B5" w:rsidSect="005632AD">
          <w:type w:val="continuous"/>
          <w:pgSz w:w="11906" w:h="16838"/>
          <w:pgMar w:top="1134" w:right="1134" w:bottom="1134" w:left="1701" w:header="680" w:footer="680" w:gutter="0"/>
          <w:cols w:space="708"/>
        </w:sectPr>
      </w:pPr>
    </w:p>
    <w:p w14:paraId="2A93F9E4" w14:textId="26B68B7D" w:rsidR="004D53B5" w:rsidRDefault="00FA2DCB" w:rsidP="00143FB4">
      <w:pPr>
        <w:rPr>
          <w:rFonts w:ascii="Times New Roman" w:hAnsi="Times New Roman"/>
          <w:bCs/>
          <w:sz w:val="24"/>
        </w:rPr>
        <w:sectPr w:rsidR="004D53B5" w:rsidSect="005632AD">
          <w:type w:val="continuous"/>
          <w:pgSz w:w="11906" w:h="16838"/>
          <w:pgMar w:top="1134" w:right="1134" w:bottom="1134" w:left="1701" w:header="680" w:footer="680" w:gutter="0"/>
          <w:cols w:space="708"/>
          <w:formProt w:val="0"/>
        </w:sectPr>
      </w:pPr>
      <w:r>
        <w:rPr>
          <w:rFonts w:ascii="Times New Roman" w:hAnsi="Times New Roman"/>
          <w:sz w:val="24"/>
        </w:rPr>
        <w:t>Programmitegevuses „</w:t>
      </w:r>
      <w:r w:rsidRPr="00143FB4">
        <w:rPr>
          <w:rFonts w:ascii="Times New Roman" w:hAnsi="Times New Roman"/>
          <w:sz w:val="24"/>
        </w:rPr>
        <w:t>Ravimite, verepreparaatide, meditsiiniseadmete kättesaadavus“</w:t>
      </w:r>
      <w:r w:rsidR="00A15D0E" w:rsidRPr="00143FB4">
        <w:rPr>
          <w:rFonts w:ascii="Times New Roman" w:hAnsi="Times New Roman"/>
          <w:sz w:val="24"/>
        </w:rPr>
        <w:t xml:space="preserve"> liiguvad </w:t>
      </w:r>
      <w:r w:rsidR="00FB28B8">
        <w:rPr>
          <w:rFonts w:ascii="Times New Roman" w:hAnsi="Times New Roman"/>
          <w:sz w:val="24"/>
        </w:rPr>
        <w:t xml:space="preserve">Terviseametist Ravimiametisse </w:t>
      </w:r>
      <w:r w:rsidR="00A15D0E" w:rsidRPr="00143FB4">
        <w:rPr>
          <w:rFonts w:ascii="Times New Roman" w:hAnsi="Times New Roman"/>
          <w:sz w:val="24"/>
        </w:rPr>
        <w:t xml:space="preserve">teenused </w:t>
      </w:r>
      <w:r w:rsidR="00A15D0E">
        <w:rPr>
          <w:rFonts w:ascii="Times New Roman" w:hAnsi="Times New Roman"/>
          <w:sz w:val="24"/>
        </w:rPr>
        <w:t>„</w:t>
      </w:r>
      <w:r w:rsidR="00F065DD" w:rsidRPr="00F065DD">
        <w:rPr>
          <w:rFonts w:ascii="Times New Roman" w:hAnsi="Times New Roman"/>
          <w:sz w:val="24"/>
        </w:rPr>
        <w:t>Meditsiiniseadmete andmekogud, uuringud,</w:t>
      </w:r>
      <w:r w:rsidR="00DE7313" w:rsidRPr="00DE7313">
        <w:rPr>
          <w:rFonts w:ascii="Times New Roman" w:hAnsi="Times New Roman"/>
          <w:sz w:val="24"/>
        </w:rPr>
        <w:t xml:space="preserve"> teavitatud </w:t>
      </w:r>
      <w:r w:rsidR="00F065DD" w:rsidRPr="00F065DD">
        <w:rPr>
          <w:rFonts w:ascii="Times New Roman" w:hAnsi="Times New Roman"/>
          <w:sz w:val="24"/>
        </w:rPr>
        <w:t>asutused</w:t>
      </w:r>
      <w:r w:rsidR="00A15D0E">
        <w:rPr>
          <w:rFonts w:ascii="Times New Roman" w:hAnsi="Times New Roman"/>
          <w:sz w:val="24"/>
        </w:rPr>
        <w:t>“ ja „</w:t>
      </w:r>
      <w:r w:rsidR="00FF513F" w:rsidRPr="00FF513F">
        <w:rPr>
          <w:rFonts w:ascii="Times New Roman" w:hAnsi="Times New Roman"/>
          <w:sz w:val="24"/>
        </w:rPr>
        <w:t>Meditsiiniseadmete turujärelevalve koordineerimine ja ohutusvalvsus</w:t>
      </w:r>
      <w:r w:rsidR="00FF513F">
        <w:rPr>
          <w:rFonts w:ascii="Times New Roman" w:hAnsi="Times New Roman"/>
          <w:sz w:val="24"/>
        </w:rPr>
        <w:t xml:space="preserve">“. </w:t>
      </w:r>
      <w:r w:rsidR="00D24129">
        <w:rPr>
          <w:rFonts w:ascii="Times New Roman" w:hAnsi="Times New Roman"/>
          <w:sz w:val="24"/>
        </w:rPr>
        <w:t>Seoses teenuste l</w:t>
      </w:r>
      <w:r w:rsidR="00F543D8">
        <w:rPr>
          <w:rFonts w:ascii="Times New Roman" w:hAnsi="Times New Roman"/>
          <w:sz w:val="24"/>
        </w:rPr>
        <w:t xml:space="preserve">iikumisega Terviseametist Ravimiametisse annab </w:t>
      </w:r>
      <w:r w:rsidR="0056340B">
        <w:rPr>
          <w:rFonts w:ascii="Times New Roman" w:hAnsi="Times New Roman"/>
          <w:sz w:val="24"/>
        </w:rPr>
        <w:t xml:space="preserve">Terviseamet </w:t>
      </w:r>
      <w:r w:rsidR="002257E9">
        <w:rPr>
          <w:rFonts w:ascii="Times New Roman" w:hAnsi="Times New Roman"/>
          <w:sz w:val="24"/>
        </w:rPr>
        <w:t xml:space="preserve">Ravimiametile üle eelarvevahendid </w:t>
      </w:r>
      <w:r w:rsidR="0066277B">
        <w:rPr>
          <w:rFonts w:ascii="Times New Roman" w:hAnsi="Times New Roman"/>
          <w:sz w:val="24"/>
        </w:rPr>
        <w:t>(teenuste</w:t>
      </w:r>
      <w:r w:rsidR="00DF6BD3">
        <w:rPr>
          <w:rFonts w:ascii="Times New Roman" w:hAnsi="Times New Roman"/>
          <w:sz w:val="24"/>
        </w:rPr>
        <w:t xml:space="preserve"> </w:t>
      </w:r>
      <w:r w:rsidR="0066277B">
        <w:rPr>
          <w:rFonts w:ascii="Times New Roman" w:hAnsi="Times New Roman"/>
          <w:sz w:val="24"/>
        </w:rPr>
        <w:t xml:space="preserve">otsesed kulud) </w:t>
      </w:r>
      <w:r w:rsidR="002257E9">
        <w:rPr>
          <w:rFonts w:ascii="Times New Roman" w:hAnsi="Times New Roman"/>
          <w:sz w:val="24"/>
        </w:rPr>
        <w:t>summas</w:t>
      </w:r>
      <w:r w:rsidR="00F543D8">
        <w:rPr>
          <w:rFonts w:ascii="Times New Roman" w:hAnsi="Times New Roman"/>
          <w:sz w:val="24"/>
        </w:rPr>
        <w:t xml:space="preserve"> 369 000 eurot aasta</w:t>
      </w:r>
      <w:r w:rsidR="00521E4D">
        <w:rPr>
          <w:rFonts w:ascii="Times New Roman" w:hAnsi="Times New Roman"/>
          <w:sz w:val="24"/>
        </w:rPr>
        <w:t>s</w:t>
      </w:r>
      <w:r w:rsidR="00E27A29">
        <w:rPr>
          <w:rFonts w:ascii="Times New Roman" w:hAnsi="Times New Roman"/>
          <w:sz w:val="24"/>
        </w:rPr>
        <w:t xml:space="preserve"> alates 2025. aastast.</w:t>
      </w:r>
      <w:r w:rsidR="00640DC4">
        <w:rPr>
          <w:rFonts w:ascii="Times New Roman" w:hAnsi="Times New Roman"/>
          <w:sz w:val="24"/>
        </w:rPr>
        <w:t xml:space="preserve"> </w:t>
      </w:r>
      <w:r w:rsidR="005D7BA9" w:rsidRPr="005D7BA9">
        <w:rPr>
          <w:rFonts w:ascii="Times New Roman" w:hAnsi="Times New Roman"/>
          <w:bCs/>
          <w:sz w:val="24"/>
        </w:rPr>
        <w:t xml:space="preserve">Ravimiametile </w:t>
      </w:r>
      <w:r w:rsidR="00A90674">
        <w:rPr>
          <w:rFonts w:ascii="Times New Roman" w:hAnsi="Times New Roman"/>
          <w:bCs/>
          <w:sz w:val="24"/>
        </w:rPr>
        <w:t>lisandu</w:t>
      </w:r>
      <w:r w:rsidR="005D7BA9" w:rsidRPr="005D7BA9">
        <w:rPr>
          <w:rFonts w:ascii="Times New Roman" w:hAnsi="Times New Roman"/>
          <w:bCs/>
          <w:sz w:val="24"/>
        </w:rPr>
        <w:t xml:space="preserve">vad </w:t>
      </w:r>
      <w:r w:rsidR="00A90674">
        <w:rPr>
          <w:rFonts w:ascii="Times New Roman" w:hAnsi="Times New Roman"/>
          <w:bCs/>
          <w:sz w:val="24"/>
        </w:rPr>
        <w:t>kaheksa</w:t>
      </w:r>
      <w:r w:rsidR="005D7BA9" w:rsidRPr="005D7BA9">
        <w:rPr>
          <w:rFonts w:ascii="Times New Roman" w:hAnsi="Times New Roman"/>
          <w:bCs/>
          <w:sz w:val="24"/>
        </w:rPr>
        <w:t xml:space="preserve"> täiendava töökoha sisseseadmise</w:t>
      </w:r>
      <w:r w:rsidR="005E38F1">
        <w:rPr>
          <w:rFonts w:ascii="Times New Roman" w:hAnsi="Times New Roman"/>
          <w:bCs/>
          <w:sz w:val="24"/>
        </w:rPr>
        <w:t>ks ühekordsed</w:t>
      </w:r>
      <w:r w:rsidR="005D7BA9" w:rsidRPr="005D7BA9">
        <w:rPr>
          <w:rFonts w:ascii="Times New Roman" w:hAnsi="Times New Roman"/>
          <w:bCs/>
          <w:sz w:val="24"/>
        </w:rPr>
        <w:t xml:space="preserve"> kulud (kontoritool</w:t>
      </w:r>
      <w:r w:rsidR="000E4713">
        <w:rPr>
          <w:rFonts w:ascii="Times New Roman" w:hAnsi="Times New Roman"/>
          <w:bCs/>
          <w:sz w:val="24"/>
        </w:rPr>
        <w:t>id</w:t>
      </w:r>
      <w:r w:rsidR="005120B6">
        <w:rPr>
          <w:rFonts w:ascii="Times New Roman" w:hAnsi="Times New Roman"/>
          <w:bCs/>
          <w:sz w:val="24"/>
        </w:rPr>
        <w:t xml:space="preserve">, </w:t>
      </w:r>
      <w:r w:rsidR="005D7BA9" w:rsidRPr="005D7BA9">
        <w:rPr>
          <w:rFonts w:ascii="Times New Roman" w:hAnsi="Times New Roman"/>
          <w:bCs/>
          <w:sz w:val="24"/>
        </w:rPr>
        <w:t>töölau</w:t>
      </w:r>
      <w:r w:rsidR="000E4713">
        <w:rPr>
          <w:rFonts w:ascii="Times New Roman" w:hAnsi="Times New Roman"/>
          <w:bCs/>
          <w:sz w:val="24"/>
        </w:rPr>
        <w:t>ad</w:t>
      </w:r>
      <w:r w:rsidR="005120B6">
        <w:rPr>
          <w:rFonts w:ascii="Times New Roman" w:hAnsi="Times New Roman"/>
          <w:bCs/>
          <w:sz w:val="24"/>
        </w:rPr>
        <w:t xml:space="preserve">, </w:t>
      </w:r>
      <w:r w:rsidR="005D7BA9" w:rsidRPr="005D7BA9">
        <w:rPr>
          <w:rFonts w:ascii="Times New Roman" w:hAnsi="Times New Roman"/>
          <w:bCs/>
          <w:sz w:val="24"/>
        </w:rPr>
        <w:t>kap</w:t>
      </w:r>
      <w:r w:rsidR="000E4713">
        <w:rPr>
          <w:rFonts w:ascii="Times New Roman" w:hAnsi="Times New Roman"/>
          <w:bCs/>
          <w:sz w:val="24"/>
        </w:rPr>
        <w:t>id</w:t>
      </w:r>
      <w:r w:rsidR="005D7BA9" w:rsidRPr="005D7BA9">
        <w:rPr>
          <w:rFonts w:ascii="Times New Roman" w:hAnsi="Times New Roman"/>
          <w:bCs/>
          <w:sz w:val="24"/>
        </w:rPr>
        <w:t xml:space="preserve">) </w:t>
      </w:r>
      <w:r w:rsidR="00812C13">
        <w:rPr>
          <w:rFonts w:ascii="Times New Roman" w:hAnsi="Times New Roman"/>
          <w:bCs/>
          <w:sz w:val="24"/>
        </w:rPr>
        <w:t xml:space="preserve">kokku </w:t>
      </w:r>
      <w:r w:rsidR="000E4713">
        <w:rPr>
          <w:rFonts w:ascii="Times New Roman" w:hAnsi="Times New Roman"/>
          <w:bCs/>
          <w:sz w:val="24"/>
        </w:rPr>
        <w:t xml:space="preserve">summas </w:t>
      </w:r>
      <w:r w:rsidR="005D7BA9" w:rsidRPr="005D7BA9">
        <w:rPr>
          <w:rFonts w:ascii="Times New Roman" w:hAnsi="Times New Roman"/>
          <w:bCs/>
          <w:sz w:val="24"/>
        </w:rPr>
        <w:t>10</w:t>
      </w:r>
      <w:r w:rsidR="000E4713">
        <w:rPr>
          <w:rFonts w:ascii="Times New Roman" w:hAnsi="Times New Roman"/>
          <w:bCs/>
          <w:sz w:val="24"/>
        </w:rPr>
        <w:t xml:space="preserve"> </w:t>
      </w:r>
      <w:r w:rsidR="005D7BA9" w:rsidRPr="005D7BA9">
        <w:rPr>
          <w:rFonts w:ascii="Times New Roman" w:hAnsi="Times New Roman"/>
          <w:bCs/>
          <w:sz w:val="24"/>
        </w:rPr>
        <w:t>256 eurot</w:t>
      </w:r>
      <w:r w:rsidR="005E38F1">
        <w:rPr>
          <w:rFonts w:ascii="Times New Roman" w:hAnsi="Times New Roman"/>
          <w:bCs/>
          <w:sz w:val="24"/>
        </w:rPr>
        <w:t>, mille Ravimiamet katab oma eelarvest.</w:t>
      </w:r>
    </w:p>
    <w:p w14:paraId="09E66EE2" w14:textId="77777777" w:rsidR="004D53B5" w:rsidRDefault="004D53B5" w:rsidP="004D53B5">
      <w:pPr>
        <w:rPr>
          <w:rFonts w:ascii="Times New Roman" w:hAnsi="Times New Roman"/>
          <w:bCs/>
          <w:sz w:val="24"/>
        </w:rPr>
      </w:pPr>
    </w:p>
    <w:p w14:paraId="6838796A" w14:textId="77777777"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Rakendusaktid</w:t>
      </w:r>
    </w:p>
    <w:p w14:paraId="5996C2E1" w14:textId="77777777" w:rsidR="004D53B5" w:rsidRDefault="004D53B5" w:rsidP="004D53B5">
      <w:pPr>
        <w:rPr>
          <w:rFonts w:ascii="Times New Roman" w:hAnsi="Times New Roman"/>
          <w:sz w:val="24"/>
          <w:lang w:eastAsia="et-EE"/>
        </w:rPr>
      </w:pPr>
    </w:p>
    <w:p w14:paraId="07BF16BF"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sectPr>
      </w:pPr>
    </w:p>
    <w:p w14:paraId="48D84B2B" w14:textId="66207562" w:rsidR="004D53B5" w:rsidRPr="00A50A89" w:rsidRDefault="00F05416" w:rsidP="004D53B5">
      <w:pPr>
        <w:rPr>
          <w:rFonts w:ascii="Times New Roman" w:hAnsi="Times New Roman"/>
          <w:sz w:val="24"/>
          <w:lang w:eastAsia="et-EE"/>
        </w:rPr>
      </w:pPr>
      <w:r>
        <w:rPr>
          <w:rFonts w:ascii="Times New Roman" w:hAnsi="Times New Roman"/>
          <w:sz w:val="24"/>
          <w:lang w:eastAsia="et-EE"/>
        </w:rPr>
        <w:t>Eelnõu rakendamiseks on tarvis muuta järgmisi rakendusakte (kavandid on esitatud seletuskirja lisana</w:t>
      </w:r>
      <w:r w:rsidR="009453D5">
        <w:rPr>
          <w:rFonts w:ascii="Times New Roman" w:hAnsi="Times New Roman"/>
          <w:sz w:val="24"/>
          <w:lang w:eastAsia="et-EE"/>
        </w:rPr>
        <w:t xml:space="preserve"> nr 2</w:t>
      </w:r>
      <w:r>
        <w:rPr>
          <w:rFonts w:ascii="Times New Roman" w:hAnsi="Times New Roman"/>
          <w:sz w:val="24"/>
          <w:lang w:eastAsia="et-EE"/>
        </w:rPr>
        <w:t>):</w:t>
      </w:r>
    </w:p>
    <w:p w14:paraId="7C513736" w14:textId="745FB432" w:rsidR="009453D5" w:rsidRPr="00A50A89" w:rsidRDefault="000C4381" w:rsidP="006600E9">
      <w:pPr>
        <w:pStyle w:val="Loendilik"/>
        <w:numPr>
          <w:ilvl w:val="0"/>
          <w:numId w:val="3"/>
        </w:numPr>
        <w:rPr>
          <w:rFonts w:ascii="Times New Roman" w:hAnsi="Times New Roman"/>
          <w:sz w:val="24"/>
          <w:lang w:eastAsia="et-EE"/>
        </w:rPr>
      </w:pPr>
      <w:r>
        <w:rPr>
          <w:rFonts w:ascii="Times New Roman" w:hAnsi="Times New Roman"/>
          <w:sz w:val="24"/>
          <w:lang w:eastAsia="et-EE"/>
        </w:rPr>
        <w:t>s</w:t>
      </w:r>
      <w:r w:rsidR="006600E9" w:rsidRPr="002722B9">
        <w:rPr>
          <w:rFonts w:ascii="Times New Roman" w:hAnsi="Times New Roman"/>
          <w:sz w:val="24"/>
          <w:lang w:eastAsia="et-EE"/>
        </w:rPr>
        <w:t>otsiaalministri 11. oktoobri 2005. a määruses nr 105 „Ravimiameti põhimäärus“;</w:t>
      </w:r>
    </w:p>
    <w:p w14:paraId="6981809C" w14:textId="505175FF" w:rsidR="006600E9" w:rsidRPr="00A50A89" w:rsidRDefault="000C4381" w:rsidP="009453D5">
      <w:pPr>
        <w:pStyle w:val="Loendilik"/>
        <w:numPr>
          <w:ilvl w:val="0"/>
          <w:numId w:val="3"/>
        </w:numPr>
        <w:rPr>
          <w:rFonts w:ascii="Times New Roman" w:hAnsi="Times New Roman"/>
          <w:sz w:val="24"/>
          <w:lang w:eastAsia="et-EE"/>
        </w:rPr>
      </w:pPr>
      <w:r>
        <w:rPr>
          <w:rFonts w:ascii="Times New Roman" w:hAnsi="Times New Roman"/>
          <w:sz w:val="24"/>
          <w:lang w:eastAsia="et-EE"/>
        </w:rPr>
        <w:t>s</w:t>
      </w:r>
      <w:r w:rsidR="0057413A" w:rsidRPr="002722B9">
        <w:rPr>
          <w:rFonts w:ascii="Times New Roman" w:hAnsi="Times New Roman"/>
          <w:sz w:val="24"/>
          <w:lang w:eastAsia="et-EE"/>
        </w:rPr>
        <w:t>otsiaalministri 18. septembri 2008. a määruse nr 55 „Tervisekassa meditsiiniseadmete loetelu muutmise kriteeriumid ning nende hindamise kord“;</w:t>
      </w:r>
    </w:p>
    <w:p w14:paraId="49CD1748" w14:textId="110853FC" w:rsidR="0057413A" w:rsidRPr="00A50A89" w:rsidRDefault="000C4381" w:rsidP="009453D5">
      <w:pPr>
        <w:pStyle w:val="Loendilik"/>
        <w:numPr>
          <w:ilvl w:val="0"/>
          <w:numId w:val="3"/>
        </w:numPr>
        <w:rPr>
          <w:rFonts w:ascii="Times New Roman" w:hAnsi="Times New Roman"/>
          <w:sz w:val="24"/>
          <w:lang w:eastAsia="et-EE"/>
        </w:rPr>
      </w:pPr>
      <w:r>
        <w:rPr>
          <w:rFonts w:ascii="Times New Roman" w:hAnsi="Times New Roman"/>
          <w:sz w:val="24"/>
          <w:lang w:eastAsia="et-EE"/>
        </w:rPr>
        <w:t>t</w:t>
      </w:r>
      <w:r w:rsidR="006300FE" w:rsidRPr="002722B9">
        <w:rPr>
          <w:rFonts w:ascii="Times New Roman" w:hAnsi="Times New Roman"/>
          <w:sz w:val="24"/>
          <w:lang w:eastAsia="et-EE"/>
        </w:rPr>
        <w:t>ervise- ja tööministri 23. detsembri 2015. a määruses nr 80 „Meditsiiniseadmete ja abivahendite andmekogu asutamine ja põhimääruse kehtestamine“</w:t>
      </w:r>
      <w:r w:rsidR="00F43967" w:rsidRPr="002722B9">
        <w:rPr>
          <w:rFonts w:ascii="Times New Roman" w:hAnsi="Times New Roman"/>
          <w:sz w:val="24"/>
          <w:lang w:eastAsia="et-EE"/>
        </w:rPr>
        <w:t>;</w:t>
      </w:r>
    </w:p>
    <w:p w14:paraId="124B806F" w14:textId="6CFF70CA" w:rsidR="00F43967" w:rsidRPr="00A50A89" w:rsidRDefault="000C4381" w:rsidP="009453D5">
      <w:pPr>
        <w:pStyle w:val="Loendilik"/>
        <w:numPr>
          <w:ilvl w:val="0"/>
          <w:numId w:val="3"/>
        </w:numPr>
        <w:rPr>
          <w:rFonts w:ascii="Times New Roman" w:hAnsi="Times New Roman"/>
          <w:sz w:val="24"/>
          <w:lang w:eastAsia="et-EE"/>
        </w:rPr>
      </w:pPr>
      <w:r>
        <w:rPr>
          <w:rFonts w:ascii="Times New Roman" w:hAnsi="Times New Roman"/>
          <w:sz w:val="24"/>
          <w:lang w:eastAsia="et-EE"/>
        </w:rPr>
        <w:t>t</w:t>
      </w:r>
      <w:r w:rsidR="00F43967" w:rsidRPr="002722B9">
        <w:rPr>
          <w:rFonts w:ascii="Times New Roman" w:hAnsi="Times New Roman"/>
          <w:sz w:val="24"/>
          <w:lang w:eastAsia="et-EE"/>
        </w:rPr>
        <w:t>ervise- ja tööministri 27. detsembri 2022. a määruse nr 96 „Terviseameti põhimäärus“</w:t>
      </w:r>
      <w:r w:rsidR="00BA728B" w:rsidRPr="002722B9">
        <w:rPr>
          <w:rFonts w:ascii="Times New Roman" w:hAnsi="Times New Roman"/>
          <w:sz w:val="24"/>
          <w:lang w:eastAsia="et-EE"/>
        </w:rPr>
        <w:t>;</w:t>
      </w:r>
    </w:p>
    <w:p w14:paraId="5D2A77DE" w14:textId="1B64A659" w:rsidR="00BA728B" w:rsidRPr="00A50A89" w:rsidRDefault="000C4381" w:rsidP="009453D5">
      <w:pPr>
        <w:pStyle w:val="Loendilik"/>
        <w:numPr>
          <w:ilvl w:val="0"/>
          <w:numId w:val="3"/>
        </w:numPr>
        <w:rPr>
          <w:rFonts w:ascii="Times New Roman" w:hAnsi="Times New Roman"/>
          <w:sz w:val="24"/>
          <w:lang w:eastAsia="et-EE"/>
        </w:rPr>
      </w:pPr>
      <w:r>
        <w:rPr>
          <w:rFonts w:ascii="Times New Roman" w:hAnsi="Times New Roman"/>
          <w:sz w:val="24"/>
          <w:lang w:eastAsia="et-EE"/>
        </w:rPr>
        <w:t>t</w:t>
      </w:r>
      <w:r w:rsidR="00BA728B" w:rsidRPr="002722B9">
        <w:rPr>
          <w:rFonts w:ascii="Times New Roman" w:hAnsi="Times New Roman"/>
          <w:sz w:val="24"/>
          <w:lang w:eastAsia="et-EE"/>
        </w:rPr>
        <w:t>ervise- ja tööministri 29. detsembri 2022. a määruses nr 99 „Tellimusmeditsiiniseadme turul kättesaadavaks tegemisest ning sellel tehtud olulisest muudatusest ja meditsiiniseadme levitamisest teavitamise tingimused“</w:t>
      </w:r>
      <w:r w:rsidR="00AD1040">
        <w:rPr>
          <w:rFonts w:ascii="Times New Roman" w:hAnsi="Times New Roman"/>
          <w:sz w:val="24"/>
          <w:lang w:eastAsia="et-EE"/>
        </w:rPr>
        <w:t>;</w:t>
      </w:r>
    </w:p>
    <w:p w14:paraId="183D7C08" w14:textId="141666FC" w:rsidR="00F05416" w:rsidRPr="00A50A89" w:rsidRDefault="000C4381" w:rsidP="00A56D37">
      <w:pPr>
        <w:pStyle w:val="Loendilik"/>
        <w:numPr>
          <w:ilvl w:val="0"/>
          <w:numId w:val="3"/>
        </w:numPr>
        <w:rPr>
          <w:rFonts w:ascii="Times New Roman" w:hAnsi="Times New Roman"/>
          <w:sz w:val="24"/>
          <w:lang w:eastAsia="et-EE"/>
        </w:rPr>
      </w:pPr>
      <w:r w:rsidRPr="0082734F">
        <w:rPr>
          <w:rFonts w:ascii="Times New Roman" w:hAnsi="Times New Roman"/>
          <w:sz w:val="24"/>
          <w:lang w:eastAsia="et-EE"/>
        </w:rPr>
        <w:t>t</w:t>
      </w:r>
      <w:r w:rsidR="00AD1040" w:rsidRPr="0082734F">
        <w:rPr>
          <w:rFonts w:ascii="Times New Roman" w:hAnsi="Times New Roman"/>
          <w:sz w:val="24"/>
          <w:lang w:eastAsia="et-EE"/>
        </w:rPr>
        <w:t xml:space="preserve">ervise- ja tööministri 11. jaanuari 2023. a määruse nr 2 „Terviseameti </w:t>
      </w:r>
      <w:proofErr w:type="spellStart"/>
      <w:r w:rsidR="00AD1040" w:rsidRPr="0082734F">
        <w:rPr>
          <w:rFonts w:ascii="Times New Roman" w:hAnsi="Times New Roman"/>
          <w:sz w:val="24"/>
          <w:lang w:eastAsia="et-EE"/>
        </w:rPr>
        <w:t>vastavushindamisasutuse</w:t>
      </w:r>
      <w:proofErr w:type="spellEnd"/>
      <w:r w:rsidR="00AD1040" w:rsidRPr="0082734F">
        <w:rPr>
          <w:rFonts w:ascii="Times New Roman" w:hAnsi="Times New Roman"/>
          <w:sz w:val="24"/>
          <w:lang w:eastAsia="et-EE"/>
        </w:rPr>
        <w:t xml:space="preserve"> ja teavitatud asutuse ning meditsiiniseadme uuringuga seotud tasulised teenused“</w:t>
      </w:r>
      <w:r w:rsidR="00143820" w:rsidRPr="0082734F">
        <w:rPr>
          <w:rFonts w:ascii="Times New Roman" w:hAnsi="Times New Roman"/>
          <w:sz w:val="24"/>
          <w:lang w:eastAsia="et-EE"/>
        </w:rPr>
        <w:t>.</w:t>
      </w:r>
    </w:p>
    <w:p w14:paraId="2CC889CA" w14:textId="77777777" w:rsidR="004D53B5" w:rsidRDefault="004D53B5" w:rsidP="004D53B5">
      <w:pPr>
        <w:jc w:val="left"/>
        <w:rPr>
          <w:rFonts w:ascii="Times New Roman" w:hAnsi="Times New Roman"/>
          <w:b/>
          <w:sz w:val="24"/>
        </w:rPr>
        <w:sectPr w:rsidR="004D53B5" w:rsidSect="005632AD">
          <w:type w:val="continuous"/>
          <w:pgSz w:w="11906" w:h="16838"/>
          <w:pgMar w:top="1134" w:right="1134" w:bottom="1134" w:left="1701" w:header="680" w:footer="680" w:gutter="0"/>
          <w:cols w:space="708"/>
          <w:formProt w:val="0"/>
        </w:sectPr>
      </w:pPr>
    </w:p>
    <w:p w14:paraId="245AC3B4" w14:textId="77777777" w:rsidR="004D53B5" w:rsidRDefault="004D53B5" w:rsidP="004D53B5">
      <w:pPr>
        <w:rPr>
          <w:rFonts w:ascii="Times New Roman" w:hAnsi="Times New Roman"/>
          <w:b/>
          <w:sz w:val="24"/>
        </w:rPr>
      </w:pPr>
    </w:p>
    <w:p w14:paraId="4912A882" w14:textId="77777777" w:rsidR="004D53B5"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 xml:space="preserve">Seaduse </w:t>
      </w:r>
      <w:commentRangeStart w:id="16"/>
      <w:r w:rsidRPr="00A50A89">
        <w:rPr>
          <w:rFonts w:ascii="Times New Roman" w:hAnsi="Times New Roman"/>
          <w:b/>
          <w:sz w:val="24"/>
        </w:rPr>
        <w:t>jõustumi</w:t>
      </w:r>
      <w:r w:rsidRPr="00002166">
        <w:rPr>
          <w:rFonts w:ascii="Times New Roman" w:hAnsi="Times New Roman"/>
          <w:b/>
          <w:sz w:val="24"/>
        </w:rPr>
        <w:t>ne</w:t>
      </w:r>
      <w:commentRangeEnd w:id="16"/>
      <w:r w:rsidR="00D8129B">
        <w:rPr>
          <w:rStyle w:val="Kommentaariviide"/>
        </w:rPr>
        <w:commentReference w:id="16"/>
      </w:r>
    </w:p>
    <w:p w14:paraId="6BD74E14" w14:textId="77777777" w:rsidR="004D53B5" w:rsidRDefault="004D53B5" w:rsidP="004D53B5">
      <w:pPr>
        <w:rPr>
          <w:rFonts w:ascii="Times New Roman" w:hAnsi="Times New Roman"/>
          <w:sz w:val="24"/>
          <w:lang w:eastAsia="et-EE"/>
        </w:rPr>
      </w:pPr>
    </w:p>
    <w:p w14:paraId="3DDB40B7"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sectPr>
      </w:pPr>
    </w:p>
    <w:p w14:paraId="1F4E723E" w14:textId="53A90C10" w:rsidR="004D53B5" w:rsidRPr="00A50A89" w:rsidRDefault="00F05416" w:rsidP="004D53B5">
      <w:pPr>
        <w:rPr>
          <w:rFonts w:ascii="Times New Roman" w:hAnsi="Times New Roman"/>
          <w:sz w:val="24"/>
          <w:lang w:eastAsia="et-EE"/>
        </w:rPr>
      </w:pPr>
      <w:r>
        <w:rPr>
          <w:rFonts w:ascii="Times New Roman" w:hAnsi="Times New Roman"/>
          <w:sz w:val="24"/>
          <w:lang w:eastAsia="et-EE"/>
        </w:rPr>
        <w:t xml:space="preserve">Seadus jõustub 1. jaanuaril 2025. aastal. </w:t>
      </w:r>
    </w:p>
    <w:p w14:paraId="1F816C1F" w14:textId="77777777" w:rsidR="004D53B5" w:rsidRDefault="004D53B5" w:rsidP="004D53B5">
      <w:pPr>
        <w:jc w:val="left"/>
        <w:rPr>
          <w:rFonts w:ascii="Times New Roman" w:hAnsi="Times New Roman"/>
          <w:sz w:val="24"/>
          <w:lang w:eastAsia="et-EE"/>
        </w:rPr>
        <w:sectPr w:rsidR="004D53B5" w:rsidSect="005632AD">
          <w:type w:val="continuous"/>
          <w:pgSz w:w="11906" w:h="16838"/>
          <w:pgMar w:top="1134" w:right="1134" w:bottom="1134" w:left="1701" w:header="680" w:footer="680" w:gutter="0"/>
          <w:cols w:space="708"/>
          <w:formProt w:val="0"/>
        </w:sectPr>
      </w:pPr>
    </w:p>
    <w:p w14:paraId="431DB28F" w14:textId="77777777" w:rsidR="004D53B5" w:rsidRDefault="004D53B5" w:rsidP="004D53B5">
      <w:pPr>
        <w:rPr>
          <w:rFonts w:ascii="Times New Roman" w:hAnsi="Times New Roman"/>
          <w:sz w:val="24"/>
          <w:lang w:eastAsia="et-EE"/>
        </w:rPr>
      </w:pPr>
    </w:p>
    <w:p w14:paraId="6557F4DC" w14:textId="77777777"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Eelnõu kooskõlastamine, huvirühmade kaasamine ja avalik konsultatsioon</w:t>
      </w:r>
    </w:p>
    <w:p w14:paraId="7A597EC0" w14:textId="77777777" w:rsidR="004D53B5" w:rsidRDefault="004D53B5" w:rsidP="004D53B5">
      <w:pPr>
        <w:rPr>
          <w:rFonts w:ascii="Times New Roman" w:hAnsi="Times New Roman"/>
          <w:b/>
          <w:sz w:val="24"/>
        </w:rPr>
      </w:pPr>
    </w:p>
    <w:p w14:paraId="4E819D02" w14:textId="012820EF" w:rsidR="004D53B5" w:rsidRPr="00A50A89" w:rsidRDefault="00265D4B" w:rsidP="004D53B5">
      <w:pPr>
        <w:rPr>
          <w:rFonts w:ascii="Times New Roman" w:hAnsi="Times New Roman"/>
          <w:sz w:val="24"/>
          <w:lang w:eastAsia="et-EE"/>
        </w:rPr>
      </w:pPr>
      <w:r>
        <w:rPr>
          <w:rFonts w:ascii="Times New Roman" w:hAnsi="Times New Roman"/>
          <w:sz w:val="24"/>
          <w:lang w:eastAsia="et-EE"/>
        </w:rPr>
        <w:t xml:space="preserve">Eelnõu saadetakse kooskõlastamiseks </w:t>
      </w:r>
      <w:r w:rsidR="005F3791">
        <w:rPr>
          <w:rFonts w:ascii="Times New Roman" w:hAnsi="Times New Roman"/>
          <w:sz w:val="24"/>
          <w:lang w:eastAsia="et-EE"/>
        </w:rPr>
        <w:t xml:space="preserve">ministeeriumidele eelnõude infosüsteemi kaudu ning arvamuse avaldamiseks </w:t>
      </w:r>
      <w:r w:rsidR="0042074E">
        <w:rPr>
          <w:rFonts w:ascii="Times New Roman" w:hAnsi="Times New Roman"/>
          <w:sz w:val="24"/>
          <w:lang w:eastAsia="et-EE"/>
        </w:rPr>
        <w:t xml:space="preserve">Terviseametile, Ravimiametile, Tervisekassale, </w:t>
      </w:r>
      <w:r w:rsidR="00FA61FF">
        <w:rPr>
          <w:rFonts w:ascii="Times New Roman" w:hAnsi="Times New Roman"/>
          <w:sz w:val="24"/>
          <w:lang w:eastAsia="et-EE"/>
        </w:rPr>
        <w:t>Sotsiaalkindlustusametile,</w:t>
      </w:r>
      <w:r w:rsidR="001C17D6">
        <w:rPr>
          <w:rFonts w:ascii="Times New Roman" w:hAnsi="Times New Roman"/>
          <w:sz w:val="24"/>
          <w:lang w:eastAsia="et-EE"/>
        </w:rPr>
        <w:t xml:space="preserve"> </w:t>
      </w:r>
      <w:r w:rsidR="00937C30">
        <w:rPr>
          <w:rFonts w:ascii="Times New Roman" w:hAnsi="Times New Roman"/>
          <w:sz w:val="24"/>
          <w:lang w:eastAsia="et-EE"/>
        </w:rPr>
        <w:t>Tervise ja Heaolu Infosüsteemide Keskusele,</w:t>
      </w:r>
      <w:r w:rsidR="00FA61FF">
        <w:rPr>
          <w:rFonts w:ascii="Times New Roman" w:hAnsi="Times New Roman"/>
          <w:sz w:val="24"/>
          <w:lang w:eastAsia="et-EE"/>
        </w:rPr>
        <w:t xml:space="preserve"> </w:t>
      </w:r>
      <w:r w:rsidR="005F3791">
        <w:rPr>
          <w:rFonts w:ascii="Times New Roman" w:hAnsi="Times New Roman"/>
          <w:sz w:val="24"/>
          <w:lang w:eastAsia="et-EE"/>
        </w:rPr>
        <w:t>Eesti Arstide Liidule, Eesti</w:t>
      </w:r>
      <w:r w:rsidR="005F3791" w:rsidDel="000758E1">
        <w:rPr>
          <w:rFonts w:ascii="Times New Roman" w:hAnsi="Times New Roman"/>
          <w:sz w:val="24"/>
          <w:lang w:eastAsia="et-EE"/>
        </w:rPr>
        <w:t xml:space="preserve"> </w:t>
      </w:r>
      <w:r w:rsidR="00EB6D83">
        <w:rPr>
          <w:rFonts w:ascii="Times New Roman" w:hAnsi="Times New Roman"/>
          <w:sz w:val="24"/>
          <w:lang w:eastAsia="et-EE"/>
        </w:rPr>
        <w:t xml:space="preserve">Haiglate Liidule, MTÜ-le </w:t>
      </w:r>
      <w:proofErr w:type="spellStart"/>
      <w:r w:rsidR="00EB6D83">
        <w:rPr>
          <w:rFonts w:ascii="Times New Roman" w:hAnsi="Times New Roman"/>
          <w:sz w:val="24"/>
          <w:lang w:eastAsia="et-EE"/>
        </w:rPr>
        <w:t>M-Ring</w:t>
      </w:r>
      <w:proofErr w:type="spellEnd"/>
      <w:r w:rsidR="00EB6D83">
        <w:rPr>
          <w:rFonts w:ascii="Times New Roman" w:hAnsi="Times New Roman"/>
          <w:sz w:val="24"/>
          <w:lang w:eastAsia="et-EE"/>
        </w:rPr>
        <w:t>, Eesti Ravimihulgimüüjate Lii</w:t>
      </w:r>
      <w:r w:rsidR="00787914">
        <w:rPr>
          <w:rFonts w:ascii="Times New Roman" w:hAnsi="Times New Roman"/>
          <w:sz w:val="24"/>
          <w:lang w:eastAsia="et-EE"/>
        </w:rPr>
        <w:t>dule</w:t>
      </w:r>
      <w:r w:rsidR="00EB6D83">
        <w:rPr>
          <w:rFonts w:ascii="Times New Roman" w:hAnsi="Times New Roman"/>
          <w:sz w:val="24"/>
          <w:lang w:eastAsia="et-EE"/>
        </w:rPr>
        <w:t xml:space="preserve">, </w:t>
      </w:r>
      <w:r w:rsidR="00147681" w:rsidRPr="00147681">
        <w:rPr>
          <w:rFonts w:ascii="Times New Roman" w:hAnsi="Times New Roman"/>
          <w:sz w:val="24"/>
          <w:lang w:eastAsia="et-EE"/>
        </w:rPr>
        <w:t>Eesti Kaubandus-Tööstusko</w:t>
      </w:r>
      <w:r w:rsidR="00147681">
        <w:rPr>
          <w:rFonts w:ascii="Times New Roman" w:hAnsi="Times New Roman"/>
          <w:sz w:val="24"/>
          <w:lang w:eastAsia="et-EE"/>
        </w:rPr>
        <w:t xml:space="preserve">jale, </w:t>
      </w:r>
      <w:r w:rsidR="00EB6D83">
        <w:rPr>
          <w:rFonts w:ascii="Times New Roman" w:hAnsi="Times New Roman"/>
          <w:sz w:val="24"/>
          <w:lang w:eastAsia="et-EE"/>
        </w:rPr>
        <w:t xml:space="preserve">Eesti Proviisorapteekide Liidule, </w:t>
      </w:r>
      <w:r w:rsidR="00E95324">
        <w:rPr>
          <w:rFonts w:ascii="Times New Roman" w:hAnsi="Times New Roman"/>
          <w:sz w:val="24"/>
          <w:lang w:eastAsia="et-EE"/>
        </w:rPr>
        <w:t xml:space="preserve">Tervisetehnoloogiate kogukonnale Tehnopolis, </w:t>
      </w:r>
      <w:r w:rsidR="00FA61FF">
        <w:rPr>
          <w:rFonts w:ascii="Times New Roman" w:hAnsi="Times New Roman"/>
          <w:sz w:val="24"/>
          <w:lang w:eastAsia="et-EE"/>
        </w:rPr>
        <w:t>Eesti Laborimeditsiini Ühingule</w:t>
      </w:r>
      <w:r w:rsidR="002846E8">
        <w:rPr>
          <w:rFonts w:ascii="Times New Roman" w:hAnsi="Times New Roman"/>
          <w:sz w:val="24"/>
          <w:lang w:eastAsia="et-EE"/>
        </w:rPr>
        <w:t xml:space="preserve">, Eesti </w:t>
      </w:r>
      <w:r w:rsidR="00845492">
        <w:rPr>
          <w:rFonts w:ascii="Times New Roman" w:hAnsi="Times New Roman"/>
          <w:sz w:val="24"/>
          <w:lang w:eastAsia="et-EE"/>
        </w:rPr>
        <w:t>Biomeditsiinitehnika ja Meditsiinifüüsika Ühingule</w:t>
      </w:r>
      <w:r w:rsidR="00FA61FF">
        <w:rPr>
          <w:rFonts w:ascii="Times New Roman" w:hAnsi="Times New Roman"/>
          <w:sz w:val="24"/>
          <w:lang w:eastAsia="et-EE"/>
        </w:rPr>
        <w:t xml:space="preserve">. </w:t>
      </w:r>
    </w:p>
    <w:p w14:paraId="5D71387B" w14:textId="77777777" w:rsidR="004D53B5" w:rsidRDefault="004D53B5" w:rsidP="004D53B5">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5B90AFF5" w14:textId="3D4F23B3" w:rsidR="004D53B5" w:rsidRPr="00A50A89" w:rsidRDefault="004D53B5" w:rsidP="004D53B5">
      <w:pPr>
        <w:rPr>
          <w:rFonts w:ascii="Times New Roman" w:hAnsi="Times New Roman"/>
          <w:sz w:val="24"/>
        </w:rPr>
      </w:pPr>
      <w:r>
        <w:rPr>
          <w:rFonts w:ascii="Times New Roman" w:hAnsi="Times New Roman"/>
          <w:sz w:val="24"/>
        </w:rPr>
        <w:t xml:space="preserve">Algatab Vabariigi Valitsus „…“ „…………………“ </w:t>
      </w:r>
      <w:r w:rsidR="00F403C7">
        <w:rPr>
          <w:rFonts w:ascii="Times New Roman" w:hAnsi="Times New Roman"/>
          <w:sz w:val="24"/>
        </w:rPr>
        <w:t>2024</w:t>
      </w:r>
      <w:r>
        <w:rPr>
          <w:rFonts w:ascii="Times New Roman" w:hAnsi="Times New Roman"/>
          <w:sz w:val="24"/>
        </w:rPr>
        <w:t>. a.</w:t>
      </w:r>
    </w:p>
    <w:p w14:paraId="58BB2BB6" w14:textId="77777777" w:rsidR="004D53B5" w:rsidRDefault="004D53B5" w:rsidP="004D53B5">
      <w:pPr>
        <w:rPr>
          <w:rFonts w:ascii="Times New Roman" w:hAnsi="Times New Roman"/>
          <w:sz w:val="24"/>
          <w:lang w:eastAsia="et-EE"/>
        </w:rPr>
      </w:pPr>
    </w:p>
    <w:p w14:paraId="168EBA11" w14:textId="77777777" w:rsidR="00E66745" w:rsidRDefault="00E66745"/>
    <w:sectPr w:rsidR="00E66745" w:rsidSect="005632AD">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4-02T12:11:00Z" w:initials="MK">
    <w:p w14:paraId="2E618559" w14:textId="77777777" w:rsidR="00D959C7" w:rsidRDefault="00DE41DB" w:rsidP="003E5F2D">
      <w:pPr>
        <w:pStyle w:val="Kommentaaritekst"/>
        <w:jc w:val="left"/>
      </w:pPr>
      <w:r>
        <w:rPr>
          <w:rStyle w:val="Kommentaariviide"/>
        </w:rPr>
        <w:annotationRef/>
      </w:r>
      <w:r w:rsidR="00D959C7">
        <w:t>Eelnõu koostamisel tuleb võtta aluseks seaduse redaktsioon, mis on eelnõu jõustumise hetkel eeldatavasti jõus (HÕNTE käsiraamat, HÕNTE § 41 kommentaari p 5). TTKS-l jõustub 01.07.2024 uus redaktsioon avaldamismärkega 20.03.2024,6. Kuna eelnõu on kavandatud jõustuma 01.01.2025, tuleb aluseks võtta just 01.07.2024 jõustuv redaktsioon eelpool toodud avaldamismärkega.</w:t>
      </w:r>
    </w:p>
  </w:comment>
  <w:comment w:id="3" w:author="Pilleriin Lindsalu" w:date="2024-04-02T12:59:00Z" w:initials="PL">
    <w:p w14:paraId="3F148983" w14:textId="4B61A194" w:rsidR="00CC6BB7" w:rsidRDefault="00CC6BB7">
      <w:pPr>
        <w:pStyle w:val="Kommentaaritekst"/>
        <w:jc w:val="left"/>
      </w:pPr>
      <w:r>
        <w:rPr>
          <w:rStyle w:val="Kommentaariviide"/>
        </w:rPr>
        <w:annotationRef/>
      </w:r>
      <w:r>
        <w:rPr>
          <w:color w:val="000000"/>
        </w:rPr>
        <w:t xml:space="preserve">Eelnõu punkti 2 selgituses on kirjeldatud, miks on meditsiiniseadme määratlemise õigus oluline. Palume selgitada ka siinkohal lühidalt, mis probleeme see praktikas on põhjustanud ning miks see õigus 2021. aasta seadusemuudatusega ära võeti. </w:t>
      </w:r>
    </w:p>
    <w:p w14:paraId="07B2F707" w14:textId="77777777" w:rsidR="00CC6BB7" w:rsidRDefault="00CC6BB7" w:rsidP="00D2752F">
      <w:pPr>
        <w:pStyle w:val="Kommentaaritekst"/>
        <w:jc w:val="left"/>
      </w:pPr>
      <w:r>
        <w:rPr>
          <w:color w:val="000000"/>
        </w:rPr>
        <w:t xml:space="preserve">Praegu on eesmärk sõnastatud läbi lahenduse.  </w:t>
      </w:r>
    </w:p>
  </w:comment>
  <w:comment w:id="4" w:author="Pilleriin Lindsalu" w:date="2024-04-02T13:02:00Z" w:initials="PL">
    <w:p w14:paraId="7759F0E4" w14:textId="77777777" w:rsidR="0033141F" w:rsidRDefault="00CC6BB7" w:rsidP="00735388">
      <w:pPr>
        <w:pStyle w:val="Kommentaaritekst"/>
        <w:jc w:val="left"/>
      </w:pPr>
      <w:r>
        <w:rPr>
          <w:rStyle w:val="Kommentaariviide"/>
        </w:rPr>
        <w:annotationRef/>
      </w:r>
      <w:r w:rsidR="0033141F">
        <w:rPr>
          <w:color w:val="000000"/>
        </w:rPr>
        <w:t xml:space="preserve">Võiks lisada mõne näite asutusesiseselt valmistatava ja kasutatava meditsiiniseadme kohta, et muudatus oleks arusaadav ka valdkonnaga kursis mitteoleva lugeja jaoks. </w:t>
      </w:r>
    </w:p>
  </w:comment>
  <w:comment w:id="7" w:author="Mari Käbi" w:date="2024-04-02T11:52:00Z" w:initials="MK">
    <w:p w14:paraId="09C2C5EF" w14:textId="619BB091" w:rsidR="00E65975" w:rsidRDefault="00172A2A" w:rsidP="00972718">
      <w:pPr>
        <w:pStyle w:val="Kommentaaritekst"/>
        <w:jc w:val="left"/>
      </w:pPr>
      <w:r>
        <w:rPr>
          <w:rStyle w:val="Kommentaariviide"/>
        </w:rPr>
        <w:annotationRef/>
      </w:r>
      <w:r w:rsidR="00E65975">
        <w:t>Kas kehtiva õiguse kohaselt ei tehtud haldusjärelevalvet? Kuna muudetakse vaid järelevalve tegemiseks pädevat asutust, peaks sisulised järelevalve nõuded jääma ju samaks nagu kehtivas õiguses. Seega tundub muudatus arusaamatu. Kui kehtivast õigusest on haldusjärelevalve ekslikult välja jäänud või on haldusjärelevalve muutunud asjakohaseks just pädevuse muutmise tõttu, tuleks seletuskirjas sisulist muudatust lähemalt avada. Seletuskirjas tuleks ka tuua näiteid haldusjärelevalve olukordadest (sarnaselt Terviseameti juures tooduga).</w:t>
      </w:r>
    </w:p>
  </w:comment>
  <w:comment w:id="8" w:author="Mari Käbi" w:date="2024-04-02T11:53:00Z" w:initials="MK">
    <w:p w14:paraId="2B19E155" w14:textId="077A9D5A" w:rsidR="00E65975" w:rsidRDefault="00172A2A">
      <w:pPr>
        <w:pStyle w:val="Kommentaaritekst"/>
        <w:jc w:val="left"/>
      </w:pPr>
      <w:r>
        <w:rPr>
          <w:rStyle w:val="Kommentaariviide"/>
        </w:rPr>
        <w:annotationRef/>
      </w:r>
      <w:r w:rsidR="00E65975">
        <w:t>Sõnastus vajab korrigeerimist. Ka haldusjärelevalve on järelevalve. Seega tuleks vast lause teine pool sõnastada nii - "kelle üle riiklikku järelevalvet ei tehta."</w:t>
      </w:r>
    </w:p>
    <w:p w14:paraId="1AE64B8E" w14:textId="77777777" w:rsidR="00E65975" w:rsidRDefault="00E65975">
      <w:pPr>
        <w:pStyle w:val="Kommentaaritekst"/>
        <w:jc w:val="left"/>
      </w:pPr>
    </w:p>
    <w:p w14:paraId="324FDE95" w14:textId="77777777" w:rsidR="00E65975" w:rsidRDefault="00E65975" w:rsidP="00DD6830">
      <w:pPr>
        <w:pStyle w:val="Kommentaaritekst"/>
        <w:jc w:val="left"/>
      </w:pPr>
      <w:r>
        <w:rPr>
          <w:b/>
          <w:bCs/>
        </w:rPr>
        <w:t xml:space="preserve">Lisamärkus </w:t>
      </w:r>
      <w:r>
        <w:t>- kõnealuse peatüki pealkiri on "Riiklik järelevalve". Kuna reguleeritakse ka haldusjärelevalvet, tuleks ka peatüki pealkirja täpsustada.</w:t>
      </w:r>
    </w:p>
  </w:comment>
  <w:comment w:id="10" w:author="Pilleriin Lindsalu" w:date="2024-04-02T13:03:00Z" w:initials="PL">
    <w:p w14:paraId="41F5CD43" w14:textId="77777777" w:rsidR="00CC6BB7" w:rsidRDefault="00CC6BB7" w:rsidP="002F10F7">
      <w:pPr>
        <w:pStyle w:val="Kommentaaritekst"/>
        <w:jc w:val="left"/>
      </w:pPr>
      <w:r>
        <w:rPr>
          <w:rStyle w:val="Kommentaariviide"/>
        </w:rPr>
        <w:annotationRef/>
      </w:r>
      <w:r>
        <w:rPr>
          <w:color w:val="000000"/>
        </w:rPr>
        <w:t xml:space="preserve">Professionaalsete kasutajate jaoks on muudatusel siiski töökorralduslik mõju, nii et soovitame tõsta selle sihtrühma majanduslike mõjude punkti alla. Sotsiaalne mõju saab avalduda üksnes füüsilistele, mitte juriidilistele isikutele. </w:t>
      </w:r>
    </w:p>
  </w:comment>
  <w:comment w:id="11" w:author="Pilleriin Lindsalu" w:date="2024-04-02T13:03:00Z" w:initials="PL">
    <w:p w14:paraId="52079E7A" w14:textId="77777777" w:rsidR="00CC6BB7" w:rsidRDefault="00CC6BB7" w:rsidP="00AC17DB">
      <w:pPr>
        <w:pStyle w:val="Kommentaaritekst"/>
        <w:jc w:val="left"/>
      </w:pPr>
      <w:r>
        <w:rPr>
          <w:rStyle w:val="Kommentaariviide"/>
        </w:rPr>
        <w:annotationRef/>
      </w:r>
      <w:r>
        <w:rPr>
          <w:color w:val="000000"/>
        </w:rPr>
        <w:t xml:space="preserve">Palume lisada andmed registreeritud tervishoiuteenuse osutajate kohta. </w:t>
      </w:r>
    </w:p>
  </w:comment>
  <w:comment w:id="12" w:author="Pilleriin Lindsalu" w:date="2024-04-02T13:04:00Z" w:initials="PL">
    <w:p w14:paraId="20A115D1" w14:textId="77777777" w:rsidR="00CC6BB7" w:rsidRDefault="00CC6BB7" w:rsidP="00EB1C88">
      <w:pPr>
        <w:pStyle w:val="Kommentaaritekst"/>
        <w:jc w:val="left"/>
      </w:pPr>
      <w:r>
        <w:rPr>
          <w:rStyle w:val="Kommentaariviide"/>
        </w:rPr>
        <w:annotationRef/>
      </w:r>
      <w:r>
        <w:rPr>
          <w:color w:val="000000"/>
        </w:rPr>
        <w:t xml:space="preserve">Palume täpsustada, kuidas halduskoormus lubade taotlemisel väheneb. </w:t>
      </w:r>
    </w:p>
  </w:comment>
  <w:comment w:id="15" w:author="Pilleriin Lindsalu" w:date="2024-04-02T13:07:00Z" w:initials="PL">
    <w:p w14:paraId="1B43E8E7" w14:textId="77777777" w:rsidR="00CC6BB7" w:rsidRDefault="00CC6BB7" w:rsidP="00233D5F">
      <w:pPr>
        <w:pStyle w:val="Kommentaaritekst"/>
        <w:jc w:val="left"/>
      </w:pPr>
      <w:r>
        <w:rPr>
          <w:rStyle w:val="Kommentaariviide"/>
        </w:rPr>
        <w:annotationRef/>
      </w:r>
      <w:r>
        <w:rPr>
          <w:color w:val="000000"/>
        </w:rPr>
        <w:t xml:space="preserve">Nagu ühes eelnevas kommentaaris mainitud, siis võiks tuua näiteid asutusesiseselt valmistatavate meditsiiniseadmete kohta. </w:t>
      </w:r>
    </w:p>
  </w:comment>
  <w:comment w:id="16" w:author="Mari Käbi" w:date="2024-04-02T11:37:00Z" w:initials="MK">
    <w:p w14:paraId="67BA1FE8" w14:textId="0E0BEAC6" w:rsidR="00D8129B" w:rsidRDefault="00D8129B" w:rsidP="00123800">
      <w:pPr>
        <w:pStyle w:val="Kommentaaritekst"/>
        <w:jc w:val="left"/>
      </w:pPr>
      <w:r>
        <w:rPr>
          <w:rStyle w:val="Kommentaariviide"/>
        </w:rPr>
        <w:annotationRef/>
      </w:r>
      <w:r>
        <w:t xml:space="preserve">Seletuskirjas tuleb põhjendada seaduse jõustumise tähtpäeva valikut (HÕNTE § 49). Palume seletuskirja täiendada ja tuua välja, miks soovitakse seadus jõustada just 01.01.2025.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618559" w15:done="0"/>
  <w15:commentEx w15:paraId="07B2F707" w15:done="0"/>
  <w15:commentEx w15:paraId="7759F0E4" w15:done="0"/>
  <w15:commentEx w15:paraId="09C2C5EF" w15:done="0"/>
  <w15:commentEx w15:paraId="324FDE95" w15:done="0"/>
  <w15:commentEx w15:paraId="41F5CD43" w15:done="0"/>
  <w15:commentEx w15:paraId="52079E7A" w15:done="0"/>
  <w15:commentEx w15:paraId="20A115D1" w15:done="0"/>
  <w15:commentEx w15:paraId="1B43E8E7" w15:done="0"/>
  <w15:commentEx w15:paraId="67BA1F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6748B" w16cex:dateUtc="2024-04-02T09:11:00Z"/>
  <w16cex:commentExtensible w16cex:durableId="29B67FCB" w16cex:dateUtc="2024-04-02T09:59:00Z"/>
  <w16cex:commentExtensible w16cex:durableId="29B6805D" w16cex:dateUtc="2024-04-02T10:02:00Z"/>
  <w16cex:commentExtensible w16cex:durableId="29B66FEE" w16cex:dateUtc="2024-04-02T08:52:00Z"/>
  <w16cex:commentExtensible w16cex:durableId="29B67026" w16cex:dateUtc="2024-04-02T08:53:00Z"/>
  <w16cex:commentExtensible w16cex:durableId="29B68095" w16cex:dateUtc="2024-04-02T10:03:00Z"/>
  <w16cex:commentExtensible w16cex:durableId="29B680B5" w16cex:dateUtc="2024-04-02T10:03:00Z"/>
  <w16cex:commentExtensible w16cex:durableId="29B680D1" w16cex:dateUtc="2024-04-02T10:04:00Z"/>
  <w16cex:commentExtensible w16cex:durableId="29B6817D" w16cex:dateUtc="2024-04-02T10:07:00Z"/>
  <w16cex:commentExtensible w16cex:durableId="29B66C7A" w16cex:dateUtc="2024-04-02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618559" w16cid:durableId="29B6748B"/>
  <w16cid:commentId w16cid:paraId="07B2F707" w16cid:durableId="29B67FCB"/>
  <w16cid:commentId w16cid:paraId="7759F0E4" w16cid:durableId="29B6805D"/>
  <w16cid:commentId w16cid:paraId="09C2C5EF" w16cid:durableId="29B66FEE"/>
  <w16cid:commentId w16cid:paraId="324FDE95" w16cid:durableId="29B67026"/>
  <w16cid:commentId w16cid:paraId="41F5CD43" w16cid:durableId="29B68095"/>
  <w16cid:commentId w16cid:paraId="52079E7A" w16cid:durableId="29B680B5"/>
  <w16cid:commentId w16cid:paraId="20A115D1" w16cid:durableId="29B680D1"/>
  <w16cid:commentId w16cid:paraId="1B43E8E7" w16cid:durableId="29B6817D"/>
  <w16cid:commentId w16cid:paraId="67BA1FE8" w16cid:durableId="29B66C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94A8B" w14:textId="77777777" w:rsidR="00B32B73" w:rsidRDefault="00B32B73" w:rsidP="0088478E">
      <w:r>
        <w:separator/>
      </w:r>
    </w:p>
  </w:endnote>
  <w:endnote w:type="continuationSeparator" w:id="0">
    <w:p w14:paraId="2F0F0D31" w14:textId="77777777" w:rsidR="00B32B73" w:rsidRDefault="00B32B73" w:rsidP="0088478E">
      <w:r>
        <w:continuationSeparator/>
      </w:r>
    </w:p>
  </w:endnote>
  <w:endnote w:type="continuationNotice" w:id="1">
    <w:p w14:paraId="3262304E" w14:textId="77777777" w:rsidR="00B32B73" w:rsidRDefault="00B32B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89958"/>
      <w:docPartObj>
        <w:docPartGallery w:val="Page Numbers (Bottom of Page)"/>
        <w:docPartUnique/>
      </w:docPartObj>
    </w:sdtPr>
    <w:sdtEndPr/>
    <w:sdtContent>
      <w:p w14:paraId="3967F8A8" w14:textId="41594386" w:rsidR="0088478E" w:rsidRDefault="0088478E">
        <w:pPr>
          <w:pStyle w:val="Jalus"/>
          <w:jc w:val="center"/>
        </w:pPr>
        <w:r>
          <w:fldChar w:fldCharType="begin"/>
        </w:r>
        <w:r>
          <w:instrText>PAGE   \* MERGEFORMAT</w:instrText>
        </w:r>
        <w:r>
          <w:fldChar w:fldCharType="separate"/>
        </w:r>
        <w:r>
          <w:t>2</w:t>
        </w:r>
        <w:r>
          <w:fldChar w:fldCharType="end"/>
        </w:r>
      </w:p>
    </w:sdtContent>
  </w:sdt>
  <w:p w14:paraId="3FAC4268" w14:textId="77777777" w:rsidR="0088478E" w:rsidRDefault="0088478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66AE0" w14:textId="77777777" w:rsidR="00B32B73" w:rsidRDefault="00B32B73" w:rsidP="0088478E">
      <w:r>
        <w:separator/>
      </w:r>
    </w:p>
  </w:footnote>
  <w:footnote w:type="continuationSeparator" w:id="0">
    <w:p w14:paraId="3948535F" w14:textId="77777777" w:rsidR="00B32B73" w:rsidRDefault="00B32B73" w:rsidP="0088478E">
      <w:r>
        <w:continuationSeparator/>
      </w:r>
    </w:p>
  </w:footnote>
  <w:footnote w:type="continuationNotice" w:id="1">
    <w:p w14:paraId="46D50564" w14:textId="77777777" w:rsidR="00B32B73" w:rsidRDefault="00B32B73"/>
  </w:footnote>
  <w:footnote w:id="2">
    <w:p w14:paraId="615F7D66" w14:textId="1AEFFC93" w:rsidR="005D7465" w:rsidRDefault="005D7465">
      <w:pPr>
        <w:pStyle w:val="Allmrkusetekst"/>
      </w:pPr>
      <w:r>
        <w:rPr>
          <w:rStyle w:val="Allmrkuseviide"/>
        </w:rPr>
        <w:footnoteRef/>
      </w:r>
      <w:r>
        <w:t xml:space="preserve"> </w:t>
      </w:r>
      <w:hyperlink r:id="rId1" w:history="1">
        <w:r w:rsidRPr="005D7465">
          <w:rPr>
            <w:rStyle w:val="Hperlink"/>
            <w:sz w:val="16"/>
            <w:szCs w:val="16"/>
          </w:rPr>
          <w:t>https://eelnoud.valitsus.ee/main/mount/docList/6d3b6655-d508-48e5-b782-ec54f1dc6a9c</w:t>
        </w:r>
      </w:hyperlink>
      <w:r>
        <w:t xml:space="preserve"> </w:t>
      </w:r>
    </w:p>
  </w:footnote>
  <w:footnote w:id="3">
    <w:p w14:paraId="494AE8B0" w14:textId="065A0FCB" w:rsidR="00423688" w:rsidRPr="00423688" w:rsidRDefault="00423688">
      <w:pPr>
        <w:pStyle w:val="Allmrkusetekst"/>
        <w:rPr>
          <w:sz w:val="16"/>
          <w:szCs w:val="16"/>
        </w:rPr>
      </w:pPr>
      <w:r w:rsidRPr="00423688">
        <w:rPr>
          <w:rStyle w:val="Allmrkuseviide"/>
          <w:sz w:val="16"/>
          <w:szCs w:val="16"/>
        </w:rPr>
        <w:footnoteRef/>
      </w:r>
      <w:r w:rsidRPr="00423688">
        <w:rPr>
          <w:sz w:val="16"/>
          <w:szCs w:val="16"/>
        </w:rPr>
        <w:t xml:space="preserve"> </w:t>
      </w:r>
      <w:hyperlink r:id="rId2" w:history="1">
        <w:r w:rsidRPr="00423688">
          <w:rPr>
            <w:rStyle w:val="Hperlink"/>
            <w:sz w:val="16"/>
            <w:szCs w:val="16"/>
          </w:rPr>
          <w:t>EUR-Lex - 02017R0745-20230320 - EN - EUR-Lex (europa.eu)</w:t>
        </w:r>
      </w:hyperlink>
      <w:r w:rsidRPr="00423688">
        <w:rPr>
          <w:sz w:val="16"/>
          <w:szCs w:val="16"/>
        </w:rPr>
        <w:t xml:space="preserve"> </w:t>
      </w:r>
    </w:p>
  </w:footnote>
  <w:footnote w:id="4">
    <w:p w14:paraId="0AD1EA01" w14:textId="5980854C" w:rsidR="00423688" w:rsidRDefault="00423688">
      <w:pPr>
        <w:pStyle w:val="Allmrkusetekst"/>
      </w:pPr>
      <w:r w:rsidRPr="00423688">
        <w:rPr>
          <w:rStyle w:val="Allmrkuseviide"/>
          <w:sz w:val="16"/>
          <w:szCs w:val="16"/>
        </w:rPr>
        <w:footnoteRef/>
      </w:r>
      <w:r w:rsidRPr="00423688">
        <w:rPr>
          <w:sz w:val="16"/>
          <w:szCs w:val="16"/>
        </w:rPr>
        <w:t xml:space="preserve"> </w:t>
      </w:r>
      <w:hyperlink r:id="rId3" w:history="1">
        <w:r w:rsidRPr="00423688">
          <w:rPr>
            <w:rStyle w:val="Hperlink"/>
            <w:sz w:val="16"/>
            <w:szCs w:val="16"/>
          </w:rPr>
          <w:t>Määrus - 2017/746 - EN - EUR-Lex (europa.eu)</w:t>
        </w:r>
      </w:hyperlink>
    </w:p>
  </w:footnote>
  <w:footnote w:id="5">
    <w:p w14:paraId="68D3C5F9" w14:textId="288BA923" w:rsidR="007970DF" w:rsidRPr="007970DF" w:rsidRDefault="007970DF">
      <w:pPr>
        <w:pStyle w:val="Allmrkusetekst"/>
        <w:rPr>
          <w:rFonts w:ascii="Times New Roman" w:hAnsi="Times New Roman"/>
        </w:rPr>
      </w:pPr>
      <w:r w:rsidRPr="007970DF">
        <w:rPr>
          <w:rStyle w:val="Allmrkuseviide"/>
          <w:rFonts w:ascii="Times New Roman" w:hAnsi="Times New Roman"/>
        </w:rPr>
        <w:footnoteRef/>
      </w:r>
      <w:r w:rsidRPr="007970DF">
        <w:rPr>
          <w:rFonts w:ascii="Times New Roman" w:hAnsi="Times New Roman"/>
        </w:rPr>
        <w:t xml:space="preserve"> Statistilisse profiili kuuluvaid ettevõtteid oli Eestis Statistikaameti andmetel 2023. aasta seisuga 153 883. Statistikaamet, 2024. Statistilisse profiili kuuluvad ettevõtted. Kättesaadav: </w:t>
      </w:r>
      <w:hyperlink r:id="rId4" w:history="1">
        <w:r w:rsidRPr="007970DF">
          <w:rPr>
            <w:rFonts w:ascii="Times New Roman" w:hAnsi="Times New Roman"/>
            <w:color w:val="0000FF"/>
            <w:u w:val="single"/>
          </w:rPr>
          <w:t>ER021: STATISTILISSE PROFIILI KUULUVAD ETTEVÕTTED TEGEVUSALA (EMTAK 2008) JÄRGI. Statistika andmebaas</w:t>
        </w:r>
      </w:hyperlink>
      <w:r w:rsidRPr="007970DF">
        <w:rPr>
          <w:rFonts w:ascii="Times New Roman" w:hAnsi="Times New Roman"/>
        </w:rPr>
        <w:t xml:space="preserve"> (</w:t>
      </w:r>
      <w:r>
        <w:rPr>
          <w:rFonts w:ascii="Times New Roman" w:hAnsi="Times New Roman"/>
        </w:rPr>
        <w:t>15</w:t>
      </w:r>
      <w:r w:rsidRPr="007970DF">
        <w:rPr>
          <w:rFonts w:ascii="Times New Roman" w:hAnsi="Times New Roman"/>
        </w:rPr>
        <w:t>.03.2024)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D433A"/>
    <w:multiLevelType w:val="multilevel"/>
    <w:tmpl w:val="99586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8575C2"/>
    <w:multiLevelType w:val="hybridMultilevel"/>
    <w:tmpl w:val="C45EC8F8"/>
    <w:lvl w:ilvl="0" w:tplc="77406280">
      <w:start w:val="1"/>
      <w:numFmt w:val="decimal"/>
      <w:lvlText w:val="%1)"/>
      <w:lvlJc w:val="left"/>
      <w:pPr>
        <w:ind w:left="720" w:hanging="360"/>
      </w:pPr>
      <w:rPr>
        <w:rFonts w:ascii="Times New Roman" w:eastAsia="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2935E4C"/>
    <w:multiLevelType w:val="hybridMultilevel"/>
    <w:tmpl w:val="722801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2BB72BF"/>
    <w:multiLevelType w:val="multilevel"/>
    <w:tmpl w:val="CD9C808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016494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0891187">
    <w:abstractNumId w:val="2"/>
  </w:num>
  <w:num w:numId="3" w16cid:durableId="690231227">
    <w:abstractNumId w:val="1"/>
  </w:num>
  <w:num w:numId="4" w16cid:durableId="180037045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3B5"/>
    <w:rsid w:val="00002166"/>
    <w:rsid w:val="000045B4"/>
    <w:rsid w:val="000070C0"/>
    <w:rsid w:val="00020583"/>
    <w:rsid w:val="0002083C"/>
    <w:rsid w:val="00023907"/>
    <w:rsid w:val="000256F9"/>
    <w:rsid w:val="00025B65"/>
    <w:rsid w:val="0002675D"/>
    <w:rsid w:val="00026F69"/>
    <w:rsid w:val="0002742D"/>
    <w:rsid w:val="00027598"/>
    <w:rsid w:val="00027E93"/>
    <w:rsid w:val="0003796B"/>
    <w:rsid w:val="0004182C"/>
    <w:rsid w:val="00042823"/>
    <w:rsid w:val="00046BAB"/>
    <w:rsid w:val="00050D76"/>
    <w:rsid w:val="00055586"/>
    <w:rsid w:val="00063B3C"/>
    <w:rsid w:val="000649AE"/>
    <w:rsid w:val="000710C6"/>
    <w:rsid w:val="00073A5F"/>
    <w:rsid w:val="00074756"/>
    <w:rsid w:val="00075606"/>
    <w:rsid w:val="000758E1"/>
    <w:rsid w:val="00075D43"/>
    <w:rsid w:val="00081CC0"/>
    <w:rsid w:val="0008349B"/>
    <w:rsid w:val="00083BC4"/>
    <w:rsid w:val="00086B16"/>
    <w:rsid w:val="00092E9D"/>
    <w:rsid w:val="00093620"/>
    <w:rsid w:val="00093D5C"/>
    <w:rsid w:val="00094E1F"/>
    <w:rsid w:val="0009514E"/>
    <w:rsid w:val="000969EC"/>
    <w:rsid w:val="00097B2E"/>
    <w:rsid w:val="000A0723"/>
    <w:rsid w:val="000A18C1"/>
    <w:rsid w:val="000A376C"/>
    <w:rsid w:val="000A5419"/>
    <w:rsid w:val="000B38B1"/>
    <w:rsid w:val="000B4C46"/>
    <w:rsid w:val="000C0C24"/>
    <w:rsid w:val="000C1117"/>
    <w:rsid w:val="000C152E"/>
    <w:rsid w:val="000C219A"/>
    <w:rsid w:val="000C4381"/>
    <w:rsid w:val="000C7255"/>
    <w:rsid w:val="000D2759"/>
    <w:rsid w:val="000D68A7"/>
    <w:rsid w:val="000E07C8"/>
    <w:rsid w:val="000E4713"/>
    <w:rsid w:val="000E66E9"/>
    <w:rsid w:val="00104F2D"/>
    <w:rsid w:val="00105B70"/>
    <w:rsid w:val="00110D2A"/>
    <w:rsid w:val="00112C95"/>
    <w:rsid w:val="00113CA4"/>
    <w:rsid w:val="0011459D"/>
    <w:rsid w:val="0012468F"/>
    <w:rsid w:val="00124803"/>
    <w:rsid w:val="00125A45"/>
    <w:rsid w:val="001266F6"/>
    <w:rsid w:val="0012704B"/>
    <w:rsid w:val="001270C1"/>
    <w:rsid w:val="00130404"/>
    <w:rsid w:val="00140821"/>
    <w:rsid w:val="00141DF8"/>
    <w:rsid w:val="001421C8"/>
    <w:rsid w:val="00143820"/>
    <w:rsid w:val="00143FB4"/>
    <w:rsid w:val="00145086"/>
    <w:rsid w:val="001461E4"/>
    <w:rsid w:val="00147681"/>
    <w:rsid w:val="00155456"/>
    <w:rsid w:val="00155E26"/>
    <w:rsid w:val="00156C94"/>
    <w:rsid w:val="0016299A"/>
    <w:rsid w:val="0016764F"/>
    <w:rsid w:val="00172A2A"/>
    <w:rsid w:val="00174129"/>
    <w:rsid w:val="00183099"/>
    <w:rsid w:val="00184C49"/>
    <w:rsid w:val="00186E63"/>
    <w:rsid w:val="0019298F"/>
    <w:rsid w:val="0019338C"/>
    <w:rsid w:val="001979D1"/>
    <w:rsid w:val="00197C79"/>
    <w:rsid w:val="001A233B"/>
    <w:rsid w:val="001C12EC"/>
    <w:rsid w:val="001C175B"/>
    <w:rsid w:val="001C17D6"/>
    <w:rsid w:val="001C3012"/>
    <w:rsid w:val="001C61A2"/>
    <w:rsid w:val="001E3BF4"/>
    <w:rsid w:val="001F1133"/>
    <w:rsid w:val="001F5BA3"/>
    <w:rsid w:val="001F741A"/>
    <w:rsid w:val="0020199F"/>
    <w:rsid w:val="00203DA1"/>
    <w:rsid w:val="00206E39"/>
    <w:rsid w:val="00210E10"/>
    <w:rsid w:val="00216C5D"/>
    <w:rsid w:val="00216E6F"/>
    <w:rsid w:val="0021710E"/>
    <w:rsid w:val="002205D4"/>
    <w:rsid w:val="00221F5E"/>
    <w:rsid w:val="002257E9"/>
    <w:rsid w:val="00225CF0"/>
    <w:rsid w:val="0022721D"/>
    <w:rsid w:val="002304EE"/>
    <w:rsid w:val="002313F4"/>
    <w:rsid w:val="002344CC"/>
    <w:rsid w:val="00244043"/>
    <w:rsid w:val="002473A5"/>
    <w:rsid w:val="0025661F"/>
    <w:rsid w:val="00263651"/>
    <w:rsid w:val="002659F1"/>
    <w:rsid w:val="00265D4B"/>
    <w:rsid w:val="002722B9"/>
    <w:rsid w:val="00273D43"/>
    <w:rsid w:val="0028298E"/>
    <w:rsid w:val="00284003"/>
    <w:rsid w:val="002846E8"/>
    <w:rsid w:val="002851AE"/>
    <w:rsid w:val="002900A0"/>
    <w:rsid w:val="00296267"/>
    <w:rsid w:val="002A25E7"/>
    <w:rsid w:val="002A3B50"/>
    <w:rsid w:val="002A480F"/>
    <w:rsid w:val="002B5A62"/>
    <w:rsid w:val="002C3340"/>
    <w:rsid w:val="002C6C5D"/>
    <w:rsid w:val="002C6FE9"/>
    <w:rsid w:val="002C7F41"/>
    <w:rsid w:val="002D7FBF"/>
    <w:rsid w:val="002E2810"/>
    <w:rsid w:val="002E7406"/>
    <w:rsid w:val="002F03FD"/>
    <w:rsid w:val="002F0A65"/>
    <w:rsid w:val="002F1926"/>
    <w:rsid w:val="002F40D9"/>
    <w:rsid w:val="002F4E4C"/>
    <w:rsid w:val="002F7E06"/>
    <w:rsid w:val="00301337"/>
    <w:rsid w:val="00302A28"/>
    <w:rsid w:val="00312A37"/>
    <w:rsid w:val="00317CB2"/>
    <w:rsid w:val="003208AC"/>
    <w:rsid w:val="0033141F"/>
    <w:rsid w:val="00332215"/>
    <w:rsid w:val="00333C49"/>
    <w:rsid w:val="00334A6E"/>
    <w:rsid w:val="00341EAF"/>
    <w:rsid w:val="003436E9"/>
    <w:rsid w:val="003514E0"/>
    <w:rsid w:val="00353463"/>
    <w:rsid w:val="00355131"/>
    <w:rsid w:val="00355C39"/>
    <w:rsid w:val="00357B88"/>
    <w:rsid w:val="00360FC4"/>
    <w:rsid w:val="00367399"/>
    <w:rsid w:val="0037236F"/>
    <w:rsid w:val="003728DE"/>
    <w:rsid w:val="0037481F"/>
    <w:rsid w:val="00375E60"/>
    <w:rsid w:val="003818E9"/>
    <w:rsid w:val="003854D5"/>
    <w:rsid w:val="003856B9"/>
    <w:rsid w:val="00385BEE"/>
    <w:rsid w:val="00386B97"/>
    <w:rsid w:val="00392091"/>
    <w:rsid w:val="0039521A"/>
    <w:rsid w:val="003A17DA"/>
    <w:rsid w:val="003A3D2D"/>
    <w:rsid w:val="003B1C14"/>
    <w:rsid w:val="003B26BE"/>
    <w:rsid w:val="003B2830"/>
    <w:rsid w:val="003B32AC"/>
    <w:rsid w:val="003B3605"/>
    <w:rsid w:val="003C4C83"/>
    <w:rsid w:val="003D2410"/>
    <w:rsid w:val="003D5B75"/>
    <w:rsid w:val="003F07B7"/>
    <w:rsid w:val="003F1028"/>
    <w:rsid w:val="003F12AE"/>
    <w:rsid w:val="003F754B"/>
    <w:rsid w:val="003F7836"/>
    <w:rsid w:val="004077F1"/>
    <w:rsid w:val="0042074E"/>
    <w:rsid w:val="004218F5"/>
    <w:rsid w:val="00422E4A"/>
    <w:rsid w:val="00423688"/>
    <w:rsid w:val="00423E86"/>
    <w:rsid w:val="00427601"/>
    <w:rsid w:val="00432FB5"/>
    <w:rsid w:val="0043412A"/>
    <w:rsid w:val="00436288"/>
    <w:rsid w:val="0043686F"/>
    <w:rsid w:val="00440C47"/>
    <w:rsid w:val="0044472D"/>
    <w:rsid w:val="00453EAF"/>
    <w:rsid w:val="004559D9"/>
    <w:rsid w:val="00456D73"/>
    <w:rsid w:val="004573B5"/>
    <w:rsid w:val="004576CA"/>
    <w:rsid w:val="004614AF"/>
    <w:rsid w:val="00474336"/>
    <w:rsid w:val="00480BD4"/>
    <w:rsid w:val="00484DAA"/>
    <w:rsid w:val="004955D3"/>
    <w:rsid w:val="00495EA5"/>
    <w:rsid w:val="004A0FDE"/>
    <w:rsid w:val="004A267C"/>
    <w:rsid w:val="004A4C48"/>
    <w:rsid w:val="004A616C"/>
    <w:rsid w:val="004A6D51"/>
    <w:rsid w:val="004B122A"/>
    <w:rsid w:val="004B64B6"/>
    <w:rsid w:val="004B6653"/>
    <w:rsid w:val="004D09E9"/>
    <w:rsid w:val="004D2163"/>
    <w:rsid w:val="004D53B5"/>
    <w:rsid w:val="004E64E5"/>
    <w:rsid w:val="004E6CD3"/>
    <w:rsid w:val="004F033B"/>
    <w:rsid w:val="004F1286"/>
    <w:rsid w:val="004F6F62"/>
    <w:rsid w:val="005102A3"/>
    <w:rsid w:val="005120B6"/>
    <w:rsid w:val="005163D2"/>
    <w:rsid w:val="00520296"/>
    <w:rsid w:val="00521E4D"/>
    <w:rsid w:val="00523841"/>
    <w:rsid w:val="00530D89"/>
    <w:rsid w:val="00542563"/>
    <w:rsid w:val="005459DE"/>
    <w:rsid w:val="00552181"/>
    <w:rsid w:val="005613D6"/>
    <w:rsid w:val="005632AD"/>
    <w:rsid w:val="0056340B"/>
    <w:rsid w:val="005723CD"/>
    <w:rsid w:val="0057413A"/>
    <w:rsid w:val="00596161"/>
    <w:rsid w:val="005A0C0C"/>
    <w:rsid w:val="005A2D6E"/>
    <w:rsid w:val="005A4D2F"/>
    <w:rsid w:val="005A5B40"/>
    <w:rsid w:val="005B04C0"/>
    <w:rsid w:val="005B09C9"/>
    <w:rsid w:val="005B3986"/>
    <w:rsid w:val="005B6D3D"/>
    <w:rsid w:val="005B7C85"/>
    <w:rsid w:val="005C10ED"/>
    <w:rsid w:val="005C2668"/>
    <w:rsid w:val="005D3843"/>
    <w:rsid w:val="005D4E23"/>
    <w:rsid w:val="005D7465"/>
    <w:rsid w:val="005D7BA9"/>
    <w:rsid w:val="005E0094"/>
    <w:rsid w:val="005E2C34"/>
    <w:rsid w:val="005E38F1"/>
    <w:rsid w:val="005E46BD"/>
    <w:rsid w:val="005E493D"/>
    <w:rsid w:val="005E4C7B"/>
    <w:rsid w:val="005E5758"/>
    <w:rsid w:val="005F2661"/>
    <w:rsid w:val="005F3298"/>
    <w:rsid w:val="005F3791"/>
    <w:rsid w:val="005F64AE"/>
    <w:rsid w:val="0060077C"/>
    <w:rsid w:val="006028E7"/>
    <w:rsid w:val="00602B43"/>
    <w:rsid w:val="006036FD"/>
    <w:rsid w:val="006176DE"/>
    <w:rsid w:val="0062246B"/>
    <w:rsid w:val="00623876"/>
    <w:rsid w:val="00625683"/>
    <w:rsid w:val="00626E66"/>
    <w:rsid w:val="006300FE"/>
    <w:rsid w:val="00632B91"/>
    <w:rsid w:val="00635D49"/>
    <w:rsid w:val="00640DC4"/>
    <w:rsid w:val="00641914"/>
    <w:rsid w:val="00647A0B"/>
    <w:rsid w:val="00650D7B"/>
    <w:rsid w:val="006517E9"/>
    <w:rsid w:val="0065211A"/>
    <w:rsid w:val="00653521"/>
    <w:rsid w:val="00653678"/>
    <w:rsid w:val="00653695"/>
    <w:rsid w:val="006600E9"/>
    <w:rsid w:val="00661520"/>
    <w:rsid w:val="0066277B"/>
    <w:rsid w:val="00664C5C"/>
    <w:rsid w:val="006726CF"/>
    <w:rsid w:val="00674D8B"/>
    <w:rsid w:val="00675F56"/>
    <w:rsid w:val="00676204"/>
    <w:rsid w:val="006806C9"/>
    <w:rsid w:val="00684E38"/>
    <w:rsid w:val="00685014"/>
    <w:rsid w:val="00697189"/>
    <w:rsid w:val="00697615"/>
    <w:rsid w:val="006A1130"/>
    <w:rsid w:val="006A16E9"/>
    <w:rsid w:val="006A387D"/>
    <w:rsid w:val="006A46E0"/>
    <w:rsid w:val="006D1A5B"/>
    <w:rsid w:val="006D263E"/>
    <w:rsid w:val="006E10BD"/>
    <w:rsid w:val="006E2E86"/>
    <w:rsid w:val="006E5A9B"/>
    <w:rsid w:val="006E5E29"/>
    <w:rsid w:val="006E7F64"/>
    <w:rsid w:val="006F6DD5"/>
    <w:rsid w:val="006F7C1E"/>
    <w:rsid w:val="0070236C"/>
    <w:rsid w:val="007159B3"/>
    <w:rsid w:val="0072158D"/>
    <w:rsid w:val="0072426E"/>
    <w:rsid w:val="00726F4E"/>
    <w:rsid w:val="007276B6"/>
    <w:rsid w:val="00730A61"/>
    <w:rsid w:val="00732946"/>
    <w:rsid w:val="00737BBD"/>
    <w:rsid w:val="00745C82"/>
    <w:rsid w:val="007557D4"/>
    <w:rsid w:val="00755CEF"/>
    <w:rsid w:val="0075637C"/>
    <w:rsid w:val="00756E47"/>
    <w:rsid w:val="007574AD"/>
    <w:rsid w:val="0075770C"/>
    <w:rsid w:val="00761C59"/>
    <w:rsid w:val="00762F5B"/>
    <w:rsid w:val="007647E9"/>
    <w:rsid w:val="00772221"/>
    <w:rsid w:val="00773798"/>
    <w:rsid w:val="00776BF1"/>
    <w:rsid w:val="007774C9"/>
    <w:rsid w:val="007822CF"/>
    <w:rsid w:val="007841A3"/>
    <w:rsid w:val="00787914"/>
    <w:rsid w:val="00792DBD"/>
    <w:rsid w:val="007948C9"/>
    <w:rsid w:val="00795806"/>
    <w:rsid w:val="00795D33"/>
    <w:rsid w:val="007963E6"/>
    <w:rsid w:val="007970DF"/>
    <w:rsid w:val="007A0591"/>
    <w:rsid w:val="007A4D2E"/>
    <w:rsid w:val="007A788C"/>
    <w:rsid w:val="007B0ED5"/>
    <w:rsid w:val="007B78F3"/>
    <w:rsid w:val="007C3624"/>
    <w:rsid w:val="007C5407"/>
    <w:rsid w:val="007D3BDA"/>
    <w:rsid w:val="007D62F6"/>
    <w:rsid w:val="007D7CF7"/>
    <w:rsid w:val="007E18A0"/>
    <w:rsid w:val="007F4B00"/>
    <w:rsid w:val="007F7692"/>
    <w:rsid w:val="008018AE"/>
    <w:rsid w:val="0080357E"/>
    <w:rsid w:val="00807463"/>
    <w:rsid w:val="00810FDF"/>
    <w:rsid w:val="00812C13"/>
    <w:rsid w:val="00823AF4"/>
    <w:rsid w:val="00824958"/>
    <w:rsid w:val="0082561A"/>
    <w:rsid w:val="0082734F"/>
    <w:rsid w:val="00832068"/>
    <w:rsid w:val="00842C83"/>
    <w:rsid w:val="00845492"/>
    <w:rsid w:val="008468E4"/>
    <w:rsid w:val="00850928"/>
    <w:rsid w:val="0085362B"/>
    <w:rsid w:val="008544BC"/>
    <w:rsid w:val="00862A02"/>
    <w:rsid w:val="008654F6"/>
    <w:rsid w:val="0087259C"/>
    <w:rsid w:val="008759F9"/>
    <w:rsid w:val="00877FD6"/>
    <w:rsid w:val="00880161"/>
    <w:rsid w:val="0088133A"/>
    <w:rsid w:val="008846D5"/>
    <w:rsid w:val="0088478E"/>
    <w:rsid w:val="0088649A"/>
    <w:rsid w:val="00886751"/>
    <w:rsid w:val="00895D04"/>
    <w:rsid w:val="008A2459"/>
    <w:rsid w:val="008A28E8"/>
    <w:rsid w:val="008A2EA4"/>
    <w:rsid w:val="008B50A8"/>
    <w:rsid w:val="008B7292"/>
    <w:rsid w:val="008C0499"/>
    <w:rsid w:val="008C2D8D"/>
    <w:rsid w:val="008C4C80"/>
    <w:rsid w:val="008D0739"/>
    <w:rsid w:val="008D33BB"/>
    <w:rsid w:val="008D3516"/>
    <w:rsid w:val="008E046F"/>
    <w:rsid w:val="008E3794"/>
    <w:rsid w:val="008E3F3E"/>
    <w:rsid w:val="008E5D0F"/>
    <w:rsid w:val="008E62D3"/>
    <w:rsid w:val="008F48F5"/>
    <w:rsid w:val="00901EDD"/>
    <w:rsid w:val="00906C3F"/>
    <w:rsid w:val="00910C4B"/>
    <w:rsid w:val="0091180F"/>
    <w:rsid w:val="0091240F"/>
    <w:rsid w:val="009135AD"/>
    <w:rsid w:val="009166B0"/>
    <w:rsid w:val="00925162"/>
    <w:rsid w:val="0092552A"/>
    <w:rsid w:val="00930B46"/>
    <w:rsid w:val="00932B5B"/>
    <w:rsid w:val="00932BEB"/>
    <w:rsid w:val="00934DBF"/>
    <w:rsid w:val="00937C30"/>
    <w:rsid w:val="009404CD"/>
    <w:rsid w:val="009453D5"/>
    <w:rsid w:val="0095318B"/>
    <w:rsid w:val="00954BC8"/>
    <w:rsid w:val="009561DE"/>
    <w:rsid w:val="00962B00"/>
    <w:rsid w:val="0096318A"/>
    <w:rsid w:val="00970988"/>
    <w:rsid w:val="009725B7"/>
    <w:rsid w:val="00972690"/>
    <w:rsid w:val="00974F5C"/>
    <w:rsid w:val="00976962"/>
    <w:rsid w:val="009769A9"/>
    <w:rsid w:val="0098141D"/>
    <w:rsid w:val="00985939"/>
    <w:rsid w:val="00985BC7"/>
    <w:rsid w:val="00990FDB"/>
    <w:rsid w:val="00991A6B"/>
    <w:rsid w:val="00991E5A"/>
    <w:rsid w:val="0099361A"/>
    <w:rsid w:val="00995F89"/>
    <w:rsid w:val="009A2396"/>
    <w:rsid w:val="009B2FDE"/>
    <w:rsid w:val="009B4521"/>
    <w:rsid w:val="009B78E9"/>
    <w:rsid w:val="009C5675"/>
    <w:rsid w:val="009D1E4E"/>
    <w:rsid w:val="009D3490"/>
    <w:rsid w:val="009D4B54"/>
    <w:rsid w:val="009E265B"/>
    <w:rsid w:val="009E6774"/>
    <w:rsid w:val="00A01549"/>
    <w:rsid w:val="00A02689"/>
    <w:rsid w:val="00A054D3"/>
    <w:rsid w:val="00A05F75"/>
    <w:rsid w:val="00A1569A"/>
    <w:rsid w:val="00A15D0E"/>
    <w:rsid w:val="00A17F00"/>
    <w:rsid w:val="00A2106F"/>
    <w:rsid w:val="00A3022B"/>
    <w:rsid w:val="00A30CF3"/>
    <w:rsid w:val="00A31D94"/>
    <w:rsid w:val="00A32A9C"/>
    <w:rsid w:val="00A3443F"/>
    <w:rsid w:val="00A36A59"/>
    <w:rsid w:val="00A405F7"/>
    <w:rsid w:val="00A4598D"/>
    <w:rsid w:val="00A50A89"/>
    <w:rsid w:val="00A62D2F"/>
    <w:rsid w:val="00A6619B"/>
    <w:rsid w:val="00A71EFD"/>
    <w:rsid w:val="00A77DAF"/>
    <w:rsid w:val="00A826CA"/>
    <w:rsid w:val="00A844B6"/>
    <w:rsid w:val="00A84C6A"/>
    <w:rsid w:val="00A876C8"/>
    <w:rsid w:val="00A90674"/>
    <w:rsid w:val="00A90925"/>
    <w:rsid w:val="00A91873"/>
    <w:rsid w:val="00A975AB"/>
    <w:rsid w:val="00AA112A"/>
    <w:rsid w:val="00AA1AE5"/>
    <w:rsid w:val="00AB3CA9"/>
    <w:rsid w:val="00AB4374"/>
    <w:rsid w:val="00AB5B51"/>
    <w:rsid w:val="00AC078E"/>
    <w:rsid w:val="00AC1BC8"/>
    <w:rsid w:val="00AC4B14"/>
    <w:rsid w:val="00AD1040"/>
    <w:rsid w:val="00AD6504"/>
    <w:rsid w:val="00AE0B3A"/>
    <w:rsid w:val="00AE363C"/>
    <w:rsid w:val="00AE497E"/>
    <w:rsid w:val="00AE4E71"/>
    <w:rsid w:val="00AE6D20"/>
    <w:rsid w:val="00AE6DB2"/>
    <w:rsid w:val="00AF0EAD"/>
    <w:rsid w:val="00AF39D1"/>
    <w:rsid w:val="00AF46B0"/>
    <w:rsid w:val="00B01CC5"/>
    <w:rsid w:val="00B03176"/>
    <w:rsid w:val="00B0770D"/>
    <w:rsid w:val="00B07F21"/>
    <w:rsid w:val="00B120D4"/>
    <w:rsid w:val="00B12485"/>
    <w:rsid w:val="00B2134E"/>
    <w:rsid w:val="00B22661"/>
    <w:rsid w:val="00B23037"/>
    <w:rsid w:val="00B27457"/>
    <w:rsid w:val="00B32B73"/>
    <w:rsid w:val="00B402D0"/>
    <w:rsid w:val="00B407D4"/>
    <w:rsid w:val="00B40FAE"/>
    <w:rsid w:val="00B42D36"/>
    <w:rsid w:val="00B44655"/>
    <w:rsid w:val="00B51DF1"/>
    <w:rsid w:val="00B54208"/>
    <w:rsid w:val="00B57F8B"/>
    <w:rsid w:val="00B622C3"/>
    <w:rsid w:val="00B64EC0"/>
    <w:rsid w:val="00B66BB8"/>
    <w:rsid w:val="00B70CB6"/>
    <w:rsid w:val="00B726F1"/>
    <w:rsid w:val="00B83E57"/>
    <w:rsid w:val="00B84929"/>
    <w:rsid w:val="00B876C2"/>
    <w:rsid w:val="00BA038F"/>
    <w:rsid w:val="00BA22A1"/>
    <w:rsid w:val="00BA728B"/>
    <w:rsid w:val="00BB40F3"/>
    <w:rsid w:val="00BC1B9D"/>
    <w:rsid w:val="00BC4C97"/>
    <w:rsid w:val="00BC6E18"/>
    <w:rsid w:val="00BE3277"/>
    <w:rsid w:val="00BE64D5"/>
    <w:rsid w:val="00BF1874"/>
    <w:rsid w:val="00C01091"/>
    <w:rsid w:val="00C02542"/>
    <w:rsid w:val="00C03434"/>
    <w:rsid w:val="00C066EC"/>
    <w:rsid w:val="00C10D1F"/>
    <w:rsid w:val="00C11DB1"/>
    <w:rsid w:val="00C12D7B"/>
    <w:rsid w:val="00C14CDD"/>
    <w:rsid w:val="00C210C9"/>
    <w:rsid w:val="00C22BF0"/>
    <w:rsid w:val="00C25751"/>
    <w:rsid w:val="00C26045"/>
    <w:rsid w:val="00C334B8"/>
    <w:rsid w:val="00C43D48"/>
    <w:rsid w:val="00C50056"/>
    <w:rsid w:val="00C56AA4"/>
    <w:rsid w:val="00C63532"/>
    <w:rsid w:val="00C64FC4"/>
    <w:rsid w:val="00C658C0"/>
    <w:rsid w:val="00C66501"/>
    <w:rsid w:val="00C67FF2"/>
    <w:rsid w:val="00C70000"/>
    <w:rsid w:val="00C801C4"/>
    <w:rsid w:val="00C8054A"/>
    <w:rsid w:val="00C80A22"/>
    <w:rsid w:val="00C81193"/>
    <w:rsid w:val="00C83E9C"/>
    <w:rsid w:val="00C8680B"/>
    <w:rsid w:val="00C90938"/>
    <w:rsid w:val="00CA29E3"/>
    <w:rsid w:val="00CA366A"/>
    <w:rsid w:val="00CA500D"/>
    <w:rsid w:val="00CB584E"/>
    <w:rsid w:val="00CC36C2"/>
    <w:rsid w:val="00CC6BB7"/>
    <w:rsid w:val="00CD1247"/>
    <w:rsid w:val="00CD5F20"/>
    <w:rsid w:val="00CD74C3"/>
    <w:rsid w:val="00CE0734"/>
    <w:rsid w:val="00CE74AA"/>
    <w:rsid w:val="00CF5EEF"/>
    <w:rsid w:val="00CF722C"/>
    <w:rsid w:val="00D0176D"/>
    <w:rsid w:val="00D0401A"/>
    <w:rsid w:val="00D1337C"/>
    <w:rsid w:val="00D17190"/>
    <w:rsid w:val="00D221C9"/>
    <w:rsid w:val="00D24129"/>
    <w:rsid w:val="00D2524C"/>
    <w:rsid w:val="00D3088D"/>
    <w:rsid w:val="00D33C29"/>
    <w:rsid w:val="00D34819"/>
    <w:rsid w:val="00D35926"/>
    <w:rsid w:val="00D366FE"/>
    <w:rsid w:val="00D42D32"/>
    <w:rsid w:val="00D439E0"/>
    <w:rsid w:val="00D43D34"/>
    <w:rsid w:val="00D4458F"/>
    <w:rsid w:val="00D537BE"/>
    <w:rsid w:val="00D54EAB"/>
    <w:rsid w:val="00D57B49"/>
    <w:rsid w:val="00D6599E"/>
    <w:rsid w:val="00D659F7"/>
    <w:rsid w:val="00D7177A"/>
    <w:rsid w:val="00D729EA"/>
    <w:rsid w:val="00D76923"/>
    <w:rsid w:val="00D8129B"/>
    <w:rsid w:val="00D83FA9"/>
    <w:rsid w:val="00D86DC4"/>
    <w:rsid w:val="00D9182A"/>
    <w:rsid w:val="00D959C7"/>
    <w:rsid w:val="00D9645E"/>
    <w:rsid w:val="00D97EA7"/>
    <w:rsid w:val="00DA2DE1"/>
    <w:rsid w:val="00DA3D19"/>
    <w:rsid w:val="00DB2880"/>
    <w:rsid w:val="00DB7AF5"/>
    <w:rsid w:val="00DC3B42"/>
    <w:rsid w:val="00DD2026"/>
    <w:rsid w:val="00DD216C"/>
    <w:rsid w:val="00DD293D"/>
    <w:rsid w:val="00DD345F"/>
    <w:rsid w:val="00DD6EDB"/>
    <w:rsid w:val="00DD77EF"/>
    <w:rsid w:val="00DE24A0"/>
    <w:rsid w:val="00DE41DB"/>
    <w:rsid w:val="00DE72FA"/>
    <w:rsid w:val="00DE7313"/>
    <w:rsid w:val="00DF6BD3"/>
    <w:rsid w:val="00E0789B"/>
    <w:rsid w:val="00E115DF"/>
    <w:rsid w:val="00E12C63"/>
    <w:rsid w:val="00E15822"/>
    <w:rsid w:val="00E1584A"/>
    <w:rsid w:val="00E277F3"/>
    <w:rsid w:val="00E27A29"/>
    <w:rsid w:val="00E33500"/>
    <w:rsid w:val="00E34939"/>
    <w:rsid w:val="00E35389"/>
    <w:rsid w:val="00E366C6"/>
    <w:rsid w:val="00E413C0"/>
    <w:rsid w:val="00E419C6"/>
    <w:rsid w:val="00E45236"/>
    <w:rsid w:val="00E45643"/>
    <w:rsid w:val="00E554B6"/>
    <w:rsid w:val="00E6396D"/>
    <w:rsid w:val="00E65209"/>
    <w:rsid w:val="00E65975"/>
    <w:rsid w:val="00E66745"/>
    <w:rsid w:val="00E716A6"/>
    <w:rsid w:val="00E73AC6"/>
    <w:rsid w:val="00E75E98"/>
    <w:rsid w:val="00E831A9"/>
    <w:rsid w:val="00E90CAA"/>
    <w:rsid w:val="00E91891"/>
    <w:rsid w:val="00E94C5D"/>
    <w:rsid w:val="00E95324"/>
    <w:rsid w:val="00E9743F"/>
    <w:rsid w:val="00EA17DB"/>
    <w:rsid w:val="00EA30E0"/>
    <w:rsid w:val="00EA39FE"/>
    <w:rsid w:val="00EA5463"/>
    <w:rsid w:val="00EA63D4"/>
    <w:rsid w:val="00EA6664"/>
    <w:rsid w:val="00EB0B1B"/>
    <w:rsid w:val="00EB1D45"/>
    <w:rsid w:val="00EB52AA"/>
    <w:rsid w:val="00EB6D83"/>
    <w:rsid w:val="00EB7F38"/>
    <w:rsid w:val="00EC0C00"/>
    <w:rsid w:val="00EC177B"/>
    <w:rsid w:val="00EC488A"/>
    <w:rsid w:val="00ED32FB"/>
    <w:rsid w:val="00ED3812"/>
    <w:rsid w:val="00ED59F7"/>
    <w:rsid w:val="00ED62E0"/>
    <w:rsid w:val="00ED7683"/>
    <w:rsid w:val="00EE3F91"/>
    <w:rsid w:val="00EE61CF"/>
    <w:rsid w:val="00EE62F1"/>
    <w:rsid w:val="00EE6A15"/>
    <w:rsid w:val="00F02DB4"/>
    <w:rsid w:val="00F03702"/>
    <w:rsid w:val="00F03E32"/>
    <w:rsid w:val="00F0465F"/>
    <w:rsid w:val="00F05416"/>
    <w:rsid w:val="00F065DD"/>
    <w:rsid w:val="00F06C7A"/>
    <w:rsid w:val="00F07A38"/>
    <w:rsid w:val="00F1013D"/>
    <w:rsid w:val="00F1432D"/>
    <w:rsid w:val="00F16ED2"/>
    <w:rsid w:val="00F2237E"/>
    <w:rsid w:val="00F233A6"/>
    <w:rsid w:val="00F247E5"/>
    <w:rsid w:val="00F25D08"/>
    <w:rsid w:val="00F26679"/>
    <w:rsid w:val="00F31D52"/>
    <w:rsid w:val="00F358DA"/>
    <w:rsid w:val="00F37304"/>
    <w:rsid w:val="00F403C7"/>
    <w:rsid w:val="00F413AB"/>
    <w:rsid w:val="00F42F08"/>
    <w:rsid w:val="00F43967"/>
    <w:rsid w:val="00F44E3B"/>
    <w:rsid w:val="00F50971"/>
    <w:rsid w:val="00F52920"/>
    <w:rsid w:val="00F543D8"/>
    <w:rsid w:val="00F55406"/>
    <w:rsid w:val="00F57CD3"/>
    <w:rsid w:val="00F616DE"/>
    <w:rsid w:val="00F65809"/>
    <w:rsid w:val="00F65AD6"/>
    <w:rsid w:val="00F66944"/>
    <w:rsid w:val="00F67CA7"/>
    <w:rsid w:val="00F71B37"/>
    <w:rsid w:val="00F745CC"/>
    <w:rsid w:val="00F770ED"/>
    <w:rsid w:val="00F834F4"/>
    <w:rsid w:val="00F85FBF"/>
    <w:rsid w:val="00FA0199"/>
    <w:rsid w:val="00FA0CF0"/>
    <w:rsid w:val="00FA272F"/>
    <w:rsid w:val="00FA2DCB"/>
    <w:rsid w:val="00FA416E"/>
    <w:rsid w:val="00FA4E3C"/>
    <w:rsid w:val="00FA61FF"/>
    <w:rsid w:val="00FB28B8"/>
    <w:rsid w:val="00FB4BF7"/>
    <w:rsid w:val="00FB6241"/>
    <w:rsid w:val="00FC0AC0"/>
    <w:rsid w:val="00FC2E54"/>
    <w:rsid w:val="00FC476D"/>
    <w:rsid w:val="00FC51F6"/>
    <w:rsid w:val="00FD1329"/>
    <w:rsid w:val="00FD206A"/>
    <w:rsid w:val="00FD455B"/>
    <w:rsid w:val="00FD4C7A"/>
    <w:rsid w:val="00FD6810"/>
    <w:rsid w:val="00FF1C47"/>
    <w:rsid w:val="00FF2B1D"/>
    <w:rsid w:val="00FF513F"/>
    <w:rsid w:val="15F11C5A"/>
    <w:rsid w:val="5E2FD8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7E690"/>
  <w15:chartTrackingRefBased/>
  <w15:docId w15:val="{47128867-4964-49F4-B014-1133DBF5E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D53B5"/>
    <w:pPr>
      <w:spacing w:after="0" w:line="240" w:lineRule="auto"/>
      <w:jc w:val="both"/>
    </w:pPr>
    <w:rPr>
      <w:rFonts w:ascii="Arial" w:eastAsia="Times New Roman" w:hAnsi="Arial" w:cs="Times New Roman"/>
      <w:kern w:val="0"/>
      <w:szCs w:val="24"/>
      <w14:ligatures w14:val="none"/>
    </w:rPr>
  </w:style>
  <w:style w:type="paragraph" w:styleId="Pealkiri1">
    <w:name w:val="heading 1"/>
    <w:basedOn w:val="Normaallaad"/>
    <w:link w:val="Pealkiri1Mrk"/>
    <w:uiPriority w:val="9"/>
    <w:qFormat/>
    <w:rsid w:val="005723CD"/>
    <w:pPr>
      <w:spacing w:before="100" w:beforeAutospacing="1" w:after="100" w:afterAutospacing="1"/>
      <w:jc w:val="left"/>
      <w:outlineLvl w:val="0"/>
    </w:pPr>
    <w:rPr>
      <w:rFonts w:ascii="Times New Roman" w:hAnsi="Times New Roman"/>
      <w:b/>
      <w:bCs/>
      <w:kern w:val="36"/>
      <w:sz w:val="48"/>
      <w:szCs w:val="48"/>
      <w:lang w:eastAsia="et-EE"/>
    </w:rPr>
  </w:style>
  <w:style w:type="paragraph" w:styleId="Pealkiri2">
    <w:name w:val="heading 2"/>
    <w:basedOn w:val="Normaallaad"/>
    <w:next w:val="Normaallaad"/>
    <w:link w:val="Pealkiri2Mrk"/>
    <w:uiPriority w:val="9"/>
    <w:semiHidden/>
    <w:unhideWhenUsed/>
    <w:qFormat/>
    <w:rsid w:val="005723C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4D53B5"/>
    <w:rPr>
      <w:color w:val="0563C1" w:themeColor="hyperlink"/>
      <w:u w:val="single"/>
    </w:rPr>
  </w:style>
  <w:style w:type="character" w:styleId="Tugev">
    <w:name w:val="Strong"/>
    <w:basedOn w:val="Liguvaikefont"/>
    <w:uiPriority w:val="22"/>
    <w:qFormat/>
    <w:rsid w:val="004D53B5"/>
    <w:rPr>
      <w:b/>
      <w:bCs/>
      <w:sz w:val="24"/>
      <w:szCs w:val="24"/>
      <w:bdr w:val="none" w:sz="0" w:space="0" w:color="auto" w:frame="1"/>
      <w:vertAlign w:val="baseline"/>
    </w:rPr>
  </w:style>
  <w:style w:type="paragraph" w:styleId="Normaallaadveeb">
    <w:name w:val="Normal (Web)"/>
    <w:basedOn w:val="Normaallaad"/>
    <w:uiPriority w:val="99"/>
    <w:unhideWhenUsed/>
    <w:rsid w:val="004D53B5"/>
    <w:pPr>
      <w:spacing w:before="240" w:after="100" w:afterAutospacing="1"/>
      <w:jc w:val="left"/>
    </w:pPr>
    <w:rPr>
      <w:rFonts w:ascii="Times New Roman" w:hAnsi="Times New Roman"/>
      <w:sz w:val="24"/>
      <w:lang w:eastAsia="et-EE"/>
    </w:rPr>
  </w:style>
  <w:style w:type="paragraph" w:styleId="Kommentaaritekst">
    <w:name w:val="annotation text"/>
    <w:basedOn w:val="Normaallaad"/>
    <w:link w:val="KommentaaritekstMrk"/>
    <w:uiPriority w:val="99"/>
    <w:unhideWhenUsed/>
    <w:rsid w:val="004D53B5"/>
    <w:rPr>
      <w:sz w:val="20"/>
      <w:szCs w:val="20"/>
    </w:rPr>
  </w:style>
  <w:style w:type="character" w:customStyle="1" w:styleId="KommentaaritekstMrk">
    <w:name w:val="Kommentaari tekst Märk"/>
    <w:basedOn w:val="Liguvaikefont"/>
    <w:link w:val="Kommentaaritekst"/>
    <w:uiPriority w:val="99"/>
    <w:rsid w:val="004D53B5"/>
    <w:rPr>
      <w:rFonts w:ascii="Arial" w:eastAsia="Times New Roman" w:hAnsi="Arial" w:cs="Times New Roman"/>
      <w:kern w:val="0"/>
      <w:sz w:val="20"/>
      <w:szCs w:val="20"/>
      <w14:ligatures w14:val="none"/>
    </w:rPr>
  </w:style>
  <w:style w:type="paragraph" w:styleId="Loendilik">
    <w:name w:val="List Paragraph"/>
    <w:basedOn w:val="Normaallaad"/>
    <w:uiPriority w:val="34"/>
    <w:qFormat/>
    <w:rsid w:val="004D53B5"/>
    <w:pPr>
      <w:ind w:left="720"/>
      <w:contextualSpacing/>
    </w:pPr>
  </w:style>
  <w:style w:type="paragraph" w:customStyle="1" w:styleId="Default">
    <w:name w:val="Default"/>
    <w:uiPriority w:val="99"/>
    <w:rsid w:val="004D53B5"/>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character" w:styleId="Kommentaariviide">
    <w:name w:val="annotation reference"/>
    <w:basedOn w:val="Liguvaikefont"/>
    <w:uiPriority w:val="99"/>
    <w:semiHidden/>
    <w:unhideWhenUsed/>
    <w:rsid w:val="004D53B5"/>
    <w:rPr>
      <w:sz w:val="16"/>
      <w:szCs w:val="16"/>
    </w:rPr>
  </w:style>
  <w:style w:type="character" w:customStyle="1" w:styleId="tyhik">
    <w:name w:val="tyhik"/>
    <w:basedOn w:val="Liguvaikefont"/>
    <w:rsid w:val="004D53B5"/>
  </w:style>
  <w:style w:type="character" w:styleId="Lahendamatamainimine">
    <w:name w:val="Unresolved Mention"/>
    <w:basedOn w:val="Liguvaikefont"/>
    <w:uiPriority w:val="99"/>
    <w:semiHidden/>
    <w:unhideWhenUsed/>
    <w:rsid w:val="00112C95"/>
    <w:rPr>
      <w:color w:val="605E5C"/>
      <w:shd w:val="clear" w:color="auto" w:fill="E1DFDD"/>
    </w:rPr>
  </w:style>
  <w:style w:type="paragraph" w:styleId="Redaktsioon">
    <w:name w:val="Revision"/>
    <w:hidden/>
    <w:uiPriority w:val="99"/>
    <w:semiHidden/>
    <w:rsid w:val="0062246B"/>
    <w:pPr>
      <w:spacing w:after="0" w:line="240" w:lineRule="auto"/>
    </w:pPr>
    <w:rPr>
      <w:rFonts w:ascii="Arial" w:eastAsia="Times New Roman" w:hAnsi="Arial" w:cs="Times New Roman"/>
      <w:kern w:val="0"/>
      <w:szCs w:val="24"/>
      <w14:ligatures w14:val="none"/>
    </w:rPr>
  </w:style>
  <w:style w:type="paragraph" w:styleId="Kommentaariteema">
    <w:name w:val="annotation subject"/>
    <w:basedOn w:val="Kommentaaritekst"/>
    <w:next w:val="Kommentaaritekst"/>
    <w:link w:val="KommentaariteemaMrk"/>
    <w:uiPriority w:val="99"/>
    <w:semiHidden/>
    <w:unhideWhenUsed/>
    <w:rsid w:val="0062246B"/>
    <w:rPr>
      <w:b/>
      <w:bCs/>
    </w:rPr>
  </w:style>
  <w:style w:type="character" w:customStyle="1" w:styleId="KommentaariteemaMrk">
    <w:name w:val="Kommentaari teema Märk"/>
    <w:basedOn w:val="KommentaaritekstMrk"/>
    <w:link w:val="Kommentaariteema"/>
    <w:uiPriority w:val="99"/>
    <w:semiHidden/>
    <w:rsid w:val="0062246B"/>
    <w:rPr>
      <w:rFonts w:ascii="Arial" w:eastAsia="Times New Roman" w:hAnsi="Arial" w:cs="Times New Roman"/>
      <w:b/>
      <w:bCs/>
      <w:kern w:val="0"/>
      <w:sz w:val="20"/>
      <w:szCs w:val="20"/>
      <w14:ligatures w14:val="none"/>
    </w:rPr>
  </w:style>
  <w:style w:type="paragraph" w:styleId="Pis">
    <w:name w:val="header"/>
    <w:basedOn w:val="Normaallaad"/>
    <w:link w:val="PisMrk"/>
    <w:uiPriority w:val="99"/>
    <w:unhideWhenUsed/>
    <w:rsid w:val="0088478E"/>
    <w:pPr>
      <w:tabs>
        <w:tab w:val="center" w:pos="4536"/>
        <w:tab w:val="right" w:pos="9072"/>
      </w:tabs>
    </w:pPr>
  </w:style>
  <w:style w:type="character" w:customStyle="1" w:styleId="PisMrk">
    <w:name w:val="Päis Märk"/>
    <w:basedOn w:val="Liguvaikefont"/>
    <w:link w:val="Pis"/>
    <w:uiPriority w:val="99"/>
    <w:rsid w:val="0088478E"/>
    <w:rPr>
      <w:rFonts w:ascii="Arial" w:eastAsia="Times New Roman" w:hAnsi="Arial" w:cs="Times New Roman"/>
      <w:kern w:val="0"/>
      <w:szCs w:val="24"/>
      <w14:ligatures w14:val="none"/>
    </w:rPr>
  </w:style>
  <w:style w:type="paragraph" w:styleId="Jalus">
    <w:name w:val="footer"/>
    <w:basedOn w:val="Normaallaad"/>
    <w:link w:val="JalusMrk"/>
    <w:uiPriority w:val="99"/>
    <w:unhideWhenUsed/>
    <w:rsid w:val="0088478E"/>
    <w:pPr>
      <w:tabs>
        <w:tab w:val="center" w:pos="4536"/>
        <w:tab w:val="right" w:pos="9072"/>
      </w:tabs>
    </w:pPr>
  </w:style>
  <w:style w:type="character" w:customStyle="1" w:styleId="JalusMrk">
    <w:name w:val="Jalus Märk"/>
    <w:basedOn w:val="Liguvaikefont"/>
    <w:link w:val="Jalus"/>
    <w:uiPriority w:val="99"/>
    <w:rsid w:val="0088478E"/>
    <w:rPr>
      <w:rFonts w:ascii="Arial" w:eastAsia="Times New Roman" w:hAnsi="Arial" w:cs="Times New Roman"/>
      <w:kern w:val="0"/>
      <w:szCs w:val="24"/>
      <w14:ligatures w14:val="none"/>
    </w:rPr>
  </w:style>
  <w:style w:type="paragraph" w:styleId="Allmrkusetekst">
    <w:name w:val="footnote text"/>
    <w:basedOn w:val="Normaallaad"/>
    <w:link w:val="AllmrkusetekstMrk"/>
    <w:uiPriority w:val="99"/>
    <w:semiHidden/>
    <w:unhideWhenUsed/>
    <w:rsid w:val="00423688"/>
    <w:rPr>
      <w:sz w:val="20"/>
      <w:szCs w:val="20"/>
    </w:rPr>
  </w:style>
  <w:style w:type="character" w:customStyle="1" w:styleId="AllmrkusetekstMrk">
    <w:name w:val="Allmärkuse tekst Märk"/>
    <w:basedOn w:val="Liguvaikefont"/>
    <w:link w:val="Allmrkusetekst"/>
    <w:uiPriority w:val="99"/>
    <w:semiHidden/>
    <w:rsid w:val="00423688"/>
    <w:rPr>
      <w:rFonts w:ascii="Arial" w:eastAsia="Times New Roman" w:hAnsi="Arial" w:cs="Times New Roman"/>
      <w:kern w:val="0"/>
      <w:sz w:val="20"/>
      <w:szCs w:val="20"/>
      <w14:ligatures w14:val="none"/>
    </w:rPr>
  </w:style>
  <w:style w:type="character" w:styleId="Allmrkuseviide">
    <w:name w:val="footnote reference"/>
    <w:basedOn w:val="Liguvaikefont"/>
    <w:uiPriority w:val="99"/>
    <w:semiHidden/>
    <w:unhideWhenUsed/>
    <w:rsid w:val="00423688"/>
    <w:rPr>
      <w:vertAlign w:val="superscript"/>
    </w:rPr>
  </w:style>
  <w:style w:type="character" w:customStyle="1" w:styleId="Pealkiri1Mrk">
    <w:name w:val="Pealkiri 1 Märk"/>
    <w:basedOn w:val="Liguvaikefont"/>
    <w:link w:val="Pealkiri1"/>
    <w:uiPriority w:val="9"/>
    <w:rsid w:val="005723CD"/>
    <w:rPr>
      <w:rFonts w:ascii="Times New Roman" w:eastAsia="Times New Roman" w:hAnsi="Times New Roman" w:cs="Times New Roman"/>
      <w:b/>
      <w:bCs/>
      <w:kern w:val="36"/>
      <w:sz w:val="48"/>
      <w:szCs w:val="48"/>
      <w:lang w:eastAsia="et-EE"/>
      <w14:ligatures w14:val="none"/>
    </w:rPr>
  </w:style>
  <w:style w:type="character" w:customStyle="1" w:styleId="Pealkiri2Mrk">
    <w:name w:val="Pealkiri 2 Märk"/>
    <w:basedOn w:val="Liguvaikefont"/>
    <w:link w:val="Pealkiri2"/>
    <w:uiPriority w:val="9"/>
    <w:semiHidden/>
    <w:rsid w:val="005723CD"/>
    <w:rPr>
      <w:rFonts w:asciiTheme="majorHAnsi" w:eastAsiaTheme="majorEastAsia" w:hAnsiTheme="majorHAnsi" w:cstheme="majorBidi"/>
      <w:color w:val="2F5496" w:themeColor="accent1" w:themeShade="BF"/>
      <w:kern w:val="0"/>
      <w:sz w:val="26"/>
      <w:szCs w:val="26"/>
      <w14:ligatures w14:val="none"/>
    </w:rPr>
  </w:style>
  <w:style w:type="character" w:styleId="Rhutus">
    <w:name w:val="Emphasis"/>
    <w:basedOn w:val="Liguvaikefont"/>
    <w:uiPriority w:val="20"/>
    <w:qFormat/>
    <w:rsid w:val="005723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92753">
      <w:bodyDiv w:val="1"/>
      <w:marLeft w:val="0"/>
      <w:marRight w:val="0"/>
      <w:marTop w:val="0"/>
      <w:marBottom w:val="0"/>
      <w:divBdr>
        <w:top w:val="none" w:sz="0" w:space="0" w:color="auto"/>
        <w:left w:val="none" w:sz="0" w:space="0" w:color="auto"/>
        <w:bottom w:val="none" w:sz="0" w:space="0" w:color="auto"/>
        <w:right w:val="none" w:sz="0" w:space="0" w:color="auto"/>
      </w:divBdr>
    </w:div>
    <w:div w:id="300695627">
      <w:bodyDiv w:val="1"/>
      <w:marLeft w:val="0"/>
      <w:marRight w:val="0"/>
      <w:marTop w:val="0"/>
      <w:marBottom w:val="0"/>
      <w:divBdr>
        <w:top w:val="none" w:sz="0" w:space="0" w:color="auto"/>
        <w:left w:val="none" w:sz="0" w:space="0" w:color="auto"/>
        <w:bottom w:val="none" w:sz="0" w:space="0" w:color="auto"/>
        <w:right w:val="none" w:sz="0" w:space="0" w:color="auto"/>
      </w:divBdr>
    </w:div>
    <w:div w:id="352222954">
      <w:bodyDiv w:val="1"/>
      <w:marLeft w:val="0"/>
      <w:marRight w:val="0"/>
      <w:marTop w:val="0"/>
      <w:marBottom w:val="0"/>
      <w:divBdr>
        <w:top w:val="none" w:sz="0" w:space="0" w:color="auto"/>
        <w:left w:val="none" w:sz="0" w:space="0" w:color="auto"/>
        <w:bottom w:val="none" w:sz="0" w:space="0" w:color="auto"/>
        <w:right w:val="none" w:sz="0" w:space="0" w:color="auto"/>
      </w:divBdr>
    </w:div>
    <w:div w:id="726799894">
      <w:bodyDiv w:val="1"/>
      <w:marLeft w:val="0"/>
      <w:marRight w:val="0"/>
      <w:marTop w:val="0"/>
      <w:marBottom w:val="0"/>
      <w:divBdr>
        <w:top w:val="none" w:sz="0" w:space="0" w:color="auto"/>
        <w:left w:val="none" w:sz="0" w:space="0" w:color="auto"/>
        <w:bottom w:val="none" w:sz="0" w:space="0" w:color="auto"/>
        <w:right w:val="none" w:sz="0" w:space="0" w:color="auto"/>
      </w:divBdr>
    </w:div>
    <w:div w:id="986858394">
      <w:bodyDiv w:val="1"/>
      <w:marLeft w:val="0"/>
      <w:marRight w:val="0"/>
      <w:marTop w:val="0"/>
      <w:marBottom w:val="0"/>
      <w:divBdr>
        <w:top w:val="none" w:sz="0" w:space="0" w:color="auto"/>
        <w:left w:val="none" w:sz="0" w:space="0" w:color="auto"/>
        <w:bottom w:val="none" w:sz="0" w:space="0" w:color="auto"/>
        <w:right w:val="none" w:sz="0" w:space="0" w:color="auto"/>
      </w:divBdr>
    </w:div>
    <w:div w:id="1091048422">
      <w:bodyDiv w:val="1"/>
      <w:marLeft w:val="0"/>
      <w:marRight w:val="0"/>
      <w:marTop w:val="0"/>
      <w:marBottom w:val="0"/>
      <w:divBdr>
        <w:top w:val="none" w:sz="0" w:space="0" w:color="auto"/>
        <w:left w:val="none" w:sz="0" w:space="0" w:color="auto"/>
        <w:bottom w:val="none" w:sz="0" w:space="0" w:color="auto"/>
        <w:right w:val="none" w:sz="0" w:space="0" w:color="auto"/>
      </w:divBdr>
    </w:div>
    <w:div w:id="1211459102">
      <w:bodyDiv w:val="1"/>
      <w:marLeft w:val="0"/>
      <w:marRight w:val="0"/>
      <w:marTop w:val="0"/>
      <w:marBottom w:val="0"/>
      <w:divBdr>
        <w:top w:val="none" w:sz="0" w:space="0" w:color="auto"/>
        <w:left w:val="none" w:sz="0" w:space="0" w:color="auto"/>
        <w:bottom w:val="none" w:sz="0" w:space="0" w:color="auto"/>
        <w:right w:val="none" w:sz="0" w:space="0" w:color="auto"/>
      </w:divBdr>
    </w:div>
    <w:div w:id="1304000496">
      <w:bodyDiv w:val="1"/>
      <w:marLeft w:val="0"/>
      <w:marRight w:val="0"/>
      <w:marTop w:val="0"/>
      <w:marBottom w:val="0"/>
      <w:divBdr>
        <w:top w:val="none" w:sz="0" w:space="0" w:color="auto"/>
        <w:left w:val="none" w:sz="0" w:space="0" w:color="auto"/>
        <w:bottom w:val="none" w:sz="0" w:space="0" w:color="auto"/>
        <w:right w:val="none" w:sz="0" w:space="0" w:color="auto"/>
      </w:divBdr>
    </w:div>
    <w:div w:id="1308970817">
      <w:bodyDiv w:val="1"/>
      <w:marLeft w:val="0"/>
      <w:marRight w:val="0"/>
      <w:marTop w:val="0"/>
      <w:marBottom w:val="0"/>
      <w:divBdr>
        <w:top w:val="none" w:sz="0" w:space="0" w:color="auto"/>
        <w:left w:val="none" w:sz="0" w:space="0" w:color="auto"/>
        <w:bottom w:val="none" w:sz="0" w:space="0" w:color="auto"/>
        <w:right w:val="none" w:sz="0" w:space="0" w:color="auto"/>
      </w:divBdr>
    </w:div>
    <w:div w:id="1828864390">
      <w:bodyDiv w:val="1"/>
      <w:marLeft w:val="0"/>
      <w:marRight w:val="0"/>
      <w:marTop w:val="0"/>
      <w:marBottom w:val="0"/>
      <w:divBdr>
        <w:top w:val="none" w:sz="0" w:space="0" w:color="auto"/>
        <w:left w:val="none" w:sz="0" w:space="0" w:color="auto"/>
        <w:bottom w:val="none" w:sz="0" w:space="0" w:color="auto"/>
        <w:right w:val="none" w:sz="0" w:space="0" w:color="auto"/>
      </w:divBdr>
    </w:div>
    <w:div w:id="1847163064">
      <w:bodyDiv w:val="1"/>
      <w:marLeft w:val="0"/>
      <w:marRight w:val="0"/>
      <w:marTop w:val="0"/>
      <w:marBottom w:val="0"/>
      <w:divBdr>
        <w:top w:val="none" w:sz="0" w:space="0" w:color="auto"/>
        <w:left w:val="none" w:sz="0" w:space="0" w:color="auto"/>
        <w:bottom w:val="none" w:sz="0" w:space="0" w:color="auto"/>
        <w:right w:val="none" w:sz="0" w:space="0" w:color="auto"/>
      </w:divBdr>
    </w:div>
    <w:div w:id="2040859832">
      <w:bodyDiv w:val="1"/>
      <w:marLeft w:val="0"/>
      <w:marRight w:val="0"/>
      <w:marTop w:val="0"/>
      <w:marBottom w:val="0"/>
      <w:divBdr>
        <w:top w:val="none" w:sz="0" w:space="0" w:color="auto"/>
        <w:left w:val="none" w:sz="0" w:space="0" w:color="auto"/>
        <w:bottom w:val="none" w:sz="0" w:space="0" w:color="auto"/>
        <w:right w:val="none" w:sz="0" w:space="0" w:color="auto"/>
      </w:divBdr>
    </w:div>
    <w:div w:id="213444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usanna.jurs@sm.ee" TargetMode="External"/><Relationship Id="rId18" Type="http://schemas.openxmlformats.org/officeDocument/2006/relationships/comments" Target="comments.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piret.poiklik@terviseamet.ee" TargetMode="External"/><Relationship Id="rId2" Type="http://schemas.openxmlformats.org/officeDocument/2006/relationships/customXml" Target="../customXml/item2.xml"/><Relationship Id="rId16" Type="http://schemas.openxmlformats.org/officeDocument/2006/relationships/hyperlink" Target="mailto:ave.schultz@sm.ee"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liisa.koreinik@sm.ee" TargetMode="External"/><Relationship Id="rId23" Type="http://schemas.microsoft.com/office/2011/relationships/people" Target="people.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et.voore@sm.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eli/reg/2017/746/oj/est" TargetMode="External"/><Relationship Id="rId2" Type="http://schemas.openxmlformats.org/officeDocument/2006/relationships/hyperlink" Target="https://eur-lex.europa.eu/legal-content/ET/TXT/?uri=CELEX%3A02017R0745-20230320" TargetMode="External"/><Relationship Id="rId1" Type="http://schemas.openxmlformats.org/officeDocument/2006/relationships/hyperlink" Target="https://eelnoud.valitsus.ee/main/mount/docList/6d3b6655-d508-48e5-b782-ec54f1dc6a9c" TargetMode="External"/><Relationship Id="rId4" Type="http://schemas.openxmlformats.org/officeDocument/2006/relationships/hyperlink" Target="https://andmed.stat.ee/et/stat/majandus__majandusuksused__ettevetjad/ER021"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HXU5DPSK444F-1907963284-10811</_dlc_DocId>
    <_dlc_DocIdUrl xmlns="aff8a95a-bdca-4bd1-9f28-df5ebd643b89">
      <Url>https://kontor.rik.ee/projektid_valispartneritega/_layouts/15/DocIdRedir.aspx?ID=HXU5DPSK444F-1907963284-10811</Url>
      <Description>HXU5DPSK444F-1907963284-10811</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SharedWithUsers xmlns="aff8a95a-bdca-4bd1-9f28-df5ebd643b89">
      <UserInfo>
        <DisplayName>Marion Rummo</DisplayName>
        <AccountId>4843</AccountId>
        <AccountType/>
      </UserInfo>
    </SharedWithUsers>
  </documentManagement>
</p:properties>
</file>

<file path=customXml/itemProps1.xml><?xml version="1.0" encoding="utf-8"?>
<ds:datastoreItem xmlns:ds="http://schemas.openxmlformats.org/officeDocument/2006/customXml" ds:itemID="{F963BE93-CCF7-4B51-AFD7-DB9B6F98799B}">
  <ds:schemaRefs>
    <ds:schemaRef ds:uri="http://schemas.microsoft.com/sharepoint/events"/>
  </ds:schemaRefs>
</ds:datastoreItem>
</file>

<file path=customXml/itemProps2.xml><?xml version="1.0" encoding="utf-8"?>
<ds:datastoreItem xmlns:ds="http://schemas.openxmlformats.org/officeDocument/2006/customXml" ds:itemID="{ED530A56-9244-4A24-93A1-6D2EB6B18BC2}">
  <ds:schemaRefs>
    <ds:schemaRef ds:uri="http://schemas.openxmlformats.org/officeDocument/2006/bibliography"/>
  </ds:schemaRefs>
</ds:datastoreItem>
</file>

<file path=customXml/itemProps3.xml><?xml version="1.0" encoding="utf-8"?>
<ds:datastoreItem xmlns:ds="http://schemas.openxmlformats.org/officeDocument/2006/customXml" ds:itemID="{C11F954C-C9FC-41E3-BB84-F662DD0DD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E573BF-A217-4741-9F88-5B7197F248C6}">
  <ds:schemaRefs>
    <ds:schemaRef ds:uri="http://schemas.microsoft.com/sharepoint/v3/contenttype/forms"/>
  </ds:schemaRefs>
</ds:datastoreItem>
</file>

<file path=customXml/itemProps5.xml><?xml version="1.0" encoding="utf-8"?>
<ds:datastoreItem xmlns:ds="http://schemas.openxmlformats.org/officeDocument/2006/customXml" ds:itemID="{3EAFDA5C-2CC0-4A9A-A26F-CE69F033EAEB}">
  <ds:schemaRefs>
    <ds:schemaRef ds:uri="http://schemas.microsoft.com/office/2006/documentManagement/types"/>
    <ds:schemaRef ds:uri="http://schemas.microsoft.com/office/infopath/2007/PartnerControls"/>
    <ds:schemaRef ds:uri="aff8a95a-bdca-4bd1-9f28-df5ebd643b89"/>
    <ds:schemaRef ds:uri="a73be6a9-67eb-46ae-9de8-8938dc5167a5"/>
    <ds:schemaRef ds:uri="http://purl.org/dc/terms/"/>
    <ds:schemaRef ds:uri="http://www.w3.org/XML/1998/namespace"/>
    <ds:schemaRef ds:uri="http://purl.org/dc/dcmityp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5229</Words>
  <Characters>30330</Characters>
  <Application>Microsoft Office Word</Application>
  <DocSecurity>0</DocSecurity>
  <Lines>252</Lines>
  <Paragraphs>70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Jurs</dc:creator>
  <cp:keywords/>
  <dc:description/>
  <cp:lastModifiedBy>Mari Käbi</cp:lastModifiedBy>
  <cp:revision>3</cp:revision>
  <dcterms:created xsi:type="dcterms:W3CDTF">2024-04-02T14:08:00Z</dcterms:created>
  <dcterms:modified xsi:type="dcterms:W3CDTF">2024-04-03T07:49:00Z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ae04e32e-9da4-4988-8313-b1f7edec00c7</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http://www.zotero.org/styles/harvard1</vt:lpwstr>
  </property>
  <property fmtid="{D5CDD505-2E9C-101B-9397-08002B2CF9AE}" pid="17" name="Mendeley Recent Style Name 6_1">
    <vt:lpwstr>Harvard reference format 1 (deprecated)</vt:lpwstr>
  </property>
  <property fmtid="{D5CDD505-2E9C-101B-9397-08002B2CF9AE}" pid="18" name="Mendeley Recent Style Id 7_1">
    <vt:lpwstr>http://www.zotero.org/styles/ieee</vt:lpwstr>
  </property>
  <property fmtid="{D5CDD505-2E9C-101B-9397-08002B2CF9AE}" pid="19" name="Mendeley Recent Style Name 7_1">
    <vt:lpwstr>IEEE</vt:lpwstr>
  </property>
  <property fmtid="{D5CDD505-2E9C-101B-9397-08002B2CF9AE}" pid="20" name="Mendeley Recent Style Id 8_1">
    <vt:lpwstr>http://www.zotero.org/styles/modern-humanities-research-association</vt:lpwstr>
  </property>
  <property fmtid="{D5CDD505-2E9C-101B-9397-08002B2CF9AE}" pid="21" name="Mendeley Recent Style Name 8_1">
    <vt:lpwstr>Modern Humanities Research Association 3rd edition (note with bibliography)</vt:lpwstr>
  </property>
  <property fmtid="{D5CDD505-2E9C-101B-9397-08002B2CF9AE}" pid="22" name="Mendeley Recent Style Id 9_1">
    <vt:lpwstr>http://www.zotero.org/styles/modern-language-association</vt:lpwstr>
  </property>
  <property fmtid="{D5CDD505-2E9C-101B-9397-08002B2CF9AE}" pid="23" name="Mendeley Recent Style Name 9_1">
    <vt:lpwstr>Modern Language Association 8th edition</vt:lpwstr>
  </property>
</Properties>
</file>